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horzAnchor="margin" w:tblpX="-318" w:tblpY="-450"/>
        <w:tblW w:w="95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2"/>
        <w:gridCol w:w="3006"/>
      </w:tblGrid>
      <w:tr w:rsidR="00121DF1" w:rsidRPr="001E70E4" w:rsidTr="00A3566C">
        <w:tc>
          <w:tcPr>
            <w:tcW w:w="6522" w:type="dxa"/>
            <w:tcBorders>
              <w:top w:val="nil"/>
              <w:bottom w:val="nil"/>
            </w:tcBorders>
          </w:tcPr>
          <w:p w:rsidR="00121DF1" w:rsidRPr="001E70E4" w:rsidRDefault="00121DF1" w:rsidP="006A1A0B">
            <w:pPr>
              <w:pStyle w:val="Kopfzeile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E70E4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6CD42034" wp14:editId="20E4688C">
                  <wp:extent cx="2347200" cy="385200"/>
                  <wp:effectExtent l="0" t="0" r="0" b="0"/>
                  <wp:docPr id="2" name="Grafik 2" descr="C:\Users\SchulteC\AppData\Local\Temp\wz2c31\Logo Efre v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chulteC\AppData\Local\Temp\wz2c31\Logo Efre v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200" cy="38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tcBorders>
              <w:top w:val="nil"/>
              <w:bottom w:val="nil"/>
            </w:tcBorders>
          </w:tcPr>
          <w:p w:rsidR="00121DF1" w:rsidRPr="001E70E4" w:rsidRDefault="00121DF1" w:rsidP="006A1A0B">
            <w:pPr>
              <w:pStyle w:val="Kopfzeile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E70E4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B814674" wp14:editId="2978B8D1">
                  <wp:extent cx="1752600" cy="390525"/>
                  <wp:effectExtent l="0" t="0" r="0" b="9525"/>
                  <wp:docPr id="3" name="Bild 3" descr="foerderhinweis_2_n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oerderhinweis_2_n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1CE4" w:rsidRPr="00E060A1" w:rsidRDefault="007F7729" w:rsidP="006A1A0B">
      <w:pPr>
        <w:jc w:val="center"/>
        <w:rPr>
          <w:rFonts w:ascii="Arial" w:hAnsi="Arial" w:cs="Arial"/>
          <w:b/>
          <w:spacing w:val="54"/>
          <w:sz w:val="28"/>
          <w:szCs w:val="28"/>
        </w:rPr>
      </w:pPr>
      <w:r w:rsidRPr="00E060A1">
        <w:rPr>
          <w:rFonts w:ascii="Arial" w:hAnsi="Arial" w:cs="Arial"/>
          <w:b/>
          <w:spacing w:val="54"/>
          <w:sz w:val="28"/>
          <w:szCs w:val="28"/>
        </w:rPr>
        <w:t>Be</w:t>
      </w:r>
      <w:r w:rsidR="00D43FAA" w:rsidRPr="00E060A1">
        <w:rPr>
          <w:rFonts w:ascii="Arial" w:hAnsi="Arial" w:cs="Arial"/>
          <w:b/>
          <w:spacing w:val="54"/>
          <w:sz w:val="28"/>
          <w:szCs w:val="28"/>
        </w:rPr>
        <w:t>werbung</w:t>
      </w:r>
    </w:p>
    <w:p w:rsidR="006A463B" w:rsidRPr="001E70E4" w:rsidRDefault="000B03CB" w:rsidP="006A1A0B">
      <w:pPr>
        <w:pBdr>
          <w:between w:val="single" w:sz="12" w:space="1" w:color="auto"/>
        </w:pBdr>
        <w:jc w:val="center"/>
        <w:rPr>
          <w:rFonts w:ascii="Arial" w:hAnsi="Arial" w:cs="Arial"/>
          <w:sz w:val="22"/>
          <w:szCs w:val="22"/>
        </w:rPr>
      </w:pPr>
      <w:r w:rsidRPr="00E060A1">
        <w:rPr>
          <w:rFonts w:ascii="Arial" w:hAnsi="Arial" w:cs="Arial"/>
          <w:b/>
          <w:sz w:val="28"/>
          <w:szCs w:val="28"/>
        </w:rPr>
        <w:t>zu</w:t>
      </w:r>
      <w:r w:rsidR="00307036">
        <w:rPr>
          <w:rFonts w:ascii="Arial" w:hAnsi="Arial" w:cs="Arial"/>
          <w:b/>
          <w:sz w:val="28"/>
          <w:szCs w:val="28"/>
        </w:rPr>
        <w:t>r</w:t>
      </w:r>
      <w:r w:rsidRPr="00E060A1">
        <w:rPr>
          <w:rFonts w:ascii="Arial" w:hAnsi="Arial" w:cs="Arial"/>
          <w:b/>
          <w:sz w:val="28"/>
          <w:szCs w:val="28"/>
        </w:rPr>
        <w:t xml:space="preserve"> </w:t>
      </w:r>
      <w:r w:rsidR="00CE151F" w:rsidRPr="00E060A1">
        <w:rPr>
          <w:rFonts w:ascii="Arial" w:hAnsi="Arial" w:cs="Arial"/>
          <w:b/>
          <w:sz w:val="28"/>
          <w:szCs w:val="28"/>
        </w:rPr>
        <w:t>Förder</w:t>
      </w:r>
      <w:r w:rsidR="00C163F8">
        <w:rPr>
          <w:rFonts w:ascii="Arial" w:hAnsi="Arial" w:cs="Arial"/>
          <w:b/>
          <w:sz w:val="28"/>
          <w:szCs w:val="28"/>
        </w:rPr>
        <w:t>i</w:t>
      </w:r>
      <w:r w:rsidR="00307036">
        <w:rPr>
          <w:rFonts w:ascii="Arial" w:hAnsi="Arial" w:cs="Arial"/>
          <w:b/>
          <w:sz w:val="28"/>
          <w:szCs w:val="28"/>
        </w:rPr>
        <w:t>nitiative</w:t>
      </w:r>
      <w:r w:rsidR="00CE151F" w:rsidRPr="00E060A1">
        <w:rPr>
          <w:rFonts w:ascii="Arial" w:hAnsi="Arial" w:cs="Arial"/>
          <w:b/>
          <w:sz w:val="28"/>
          <w:szCs w:val="28"/>
        </w:rPr>
        <w:t xml:space="preserve"> „</w:t>
      </w:r>
      <w:r w:rsidR="00D43FAA" w:rsidRPr="00E060A1">
        <w:rPr>
          <w:rFonts w:ascii="Arial" w:hAnsi="Arial" w:cs="Arial"/>
          <w:b/>
          <w:sz w:val="28"/>
          <w:szCs w:val="28"/>
        </w:rPr>
        <w:t>Forschungsinfrastrukturen</w:t>
      </w:r>
      <w:r w:rsidR="00CE151F" w:rsidRPr="00E060A1">
        <w:rPr>
          <w:rFonts w:ascii="Arial" w:hAnsi="Arial" w:cs="Arial"/>
          <w:b/>
          <w:sz w:val="28"/>
          <w:szCs w:val="28"/>
        </w:rPr>
        <w:t>“</w:t>
      </w:r>
      <w:r w:rsidR="00476153" w:rsidRPr="001E70E4">
        <w:rPr>
          <w:rFonts w:ascii="Arial" w:hAnsi="Arial" w:cs="Arial"/>
          <w:b/>
          <w:sz w:val="22"/>
          <w:szCs w:val="22"/>
        </w:rPr>
        <w:br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1839"/>
        <w:gridCol w:w="1582"/>
        <w:gridCol w:w="1886"/>
        <w:gridCol w:w="74"/>
        <w:gridCol w:w="1843"/>
      </w:tblGrid>
      <w:tr w:rsidR="00485014" w:rsidRPr="007330D9" w:rsidTr="00495080">
        <w:trPr>
          <w:trHeight w:val="542"/>
        </w:trPr>
        <w:tc>
          <w:tcPr>
            <w:tcW w:w="395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E151F" w:rsidRPr="007330D9" w:rsidRDefault="00CE151F" w:rsidP="006A1A0B">
            <w:pPr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Titel</w:t>
            </w:r>
            <w:r w:rsidR="00DA1E10" w:rsidRPr="007330D9">
              <w:rPr>
                <w:rFonts w:ascii="Arial" w:hAnsi="Arial" w:cs="Arial"/>
                <w:b/>
                <w:sz w:val="22"/>
                <w:szCs w:val="22"/>
              </w:rPr>
              <w:t xml:space="preserve"> (max. 50 Zeichen inkl. Lee</w:t>
            </w:r>
            <w:r w:rsidR="00DA1E10" w:rsidRPr="007330D9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DA1E10" w:rsidRPr="007330D9">
              <w:rPr>
                <w:rFonts w:ascii="Arial" w:hAnsi="Arial" w:cs="Arial"/>
                <w:b/>
                <w:sz w:val="22"/>
                <w:szCs w:val="22"/>
              </w:rPr>
              <w:t>zeichen)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3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151F" w:rsidRPr="007330D9" w:rsidRDefault="00CE151F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0" w:name="Text74"/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485014" w:rsidRPr="007330D9" w:rsidTr="00495080">
        <w:trPr>
          <w:trHeight w:val="469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E463F" w:rsidRPr="007330D9" w:rsidRDefault="003F11E5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Ggf. Kurzbe</w:t>
            </w:r>
            <w:r w:rsidR="007E463F" w:rsidRPr="007330D9">
              <w:rPr>
                <w:rFonts w:ascii="Arial" w:hAnsi="Arial" w:cs="Arial"/>
                <w:b/>
                <w:sz w:val="22"/>
                <w:szCs w:val="22"/>
              </w:rPr>
              <w:t>zeichnung:</w:t>
            </w:r>
          </w:p>
        </w:tc>
        <w:tc>
          <w:tcPr>
            <w:tcW w:w="53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463F" w:rsidRPr="007330D9" w:rsidRDefault="007E463F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85014" w:rsidRPr="007330D9" w:rsidTr="00495080">
        <w:trPr>
          <w:trHeight w:val="469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E151F" w:rsidRPr="007330D9" w:rsidRDefault="00CE151F" w:rsidP="006A1A0B">
            <w:pPr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Einreichende </w:t>
            </w:r>
            <w:r w:rsidR="004A6453" w:rsidRPr="007330D9">
              <w:rPr>
                <w:rFonts w:ascii="Arial" w:hAnsi="Arial" w:cs="Arial"/>
                <w:b/>
                <w:sz w:val="22"/>
                <w:szCs w:val="22"/>
              </w:rPr>
              <w:t>Forschungse</w:t>
            </w:r>
            <w:r w:rsidR="00F03B1C" w:rsidRPr="007330D9">
              <w:rPr>
                <w:rFonts w:ascii="Arial" w:hAnsi="Arial" w:cs="Arial"/>
                <w:b/>
                <w:sz w:val="22"/>
                <w:szCs w:val="22"/>
              </w:rPr>
              <w:t>inric</w:t>
            </w:r>
            <w:r w:rsidR="00F03B1C" w:rsidRPr="007330D9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F03B1C" w:rsidRPr="007330D9">
              <w:rPr>
                <w:rFonts w:ascii="Arial" w:hAnsi="Arial" w:cs="Arial"/>
                <w:b/>
                <w:sz w:val="22"/>
                <w:szCs w:val="22"/>
              </w:rPr>
              <w:t>tung / Unternehmen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3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151F" w:rsidRPr="007330D9" w:rsidRDefault="00CE151F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" w:name="Text75"/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966F70" w:rsidRPr="007330D9" w:rsidTr="00495080">
        <w:trPr>
          <w:trHeight w:val="469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66F70" w:rsidRPr="007330D9" w:rsidRDefault="00966F70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Anzahl der geplanten Projekte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66F70" w:rsidRPr="007330D9" w:rsidRDefault="00966F70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9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66F70" w:rsidRPr="007330D9" w:rsidRDefault="00966F70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3E9D" w:rsidRPr="007330D9" w:rsidTr="00485014">
        <w:trPr>
          <w:trHeight w:val="469"/>
        </w:trPr>
        <w:tc>
          <w:tcPr>
            <w:tcW w:w="93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17107" w:rsidRPr="007330D9" w:rsidRDefault="00A83E9D" w:rsidP="006A1A0B">
            <w:pPr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Angaben zu den einzelnen </w:t>
            </w:r>
            <w:r w:rsidR="00397A17" w:rsidRPr="007330D9">
              <w:rPr>
                <w:rFonts w:ascii="Arial" w:hAnsi="Arial" w:cs="Arial"/>
                <w:b/>
                <w:sz w:val="22"/>
                <w:szCs w:val="22"/>
              </w:rPr>
              <w:t xml:space="preserve">geplanten </w:t>
            </w:r>
            <w:r w:rsidR="00710CC4" w:rsidRPr="007330D9">
              <w:rPr>
                <w:rFonts w:ascii="Arial" w:hAnsi="Arial" w:cs="Arial"/>
                <w:b/>
                <w:sz w:val="22"/>
                <w:szCs w:val="22"/>
              </w:rPr>
              <w:t>Vorhaben</w:t>
            </w:r>
            <w:ins w:id="2" w:author="Püttmann, Christiane" w:date="2017-04-20T12:28:00Z">
              <w:r w:rsidR="00E9243F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="00117107" w:rsidRPr="00E9243F">
              <w:rPr>
                <w:rFonts w:ascii="Arial" w:hAnsi="Arial" w:cs="Arial"/>
                <w:sz w:val="22"/>
                <w:szCs w:val="22"/>
              </w:rPr>
              <w:t xml:space="preserve">(Für jedes </w:t>
            </w:r>
            <w:r w:rsidR="009B0002" w:rsidRPr="00E9243F">
              <w:rPr>
                <w:rFonts w:ascii="Arial" w:hAnsi="Arial" w:cs="Arial"/>
                <w:sz w:val="22"/>
                <w:szCs w:val="22"/>
              </w:rPr>
              <w:t xml:space="preserve">geplante Vorhaben </w:t>
            </w:r>
            <w:r w:rsidR="00117107" w:rsidRPr="00E9243F">
              <w:rPr>
                <w:rFonts w:ascii="Arial" w:hAnsi="Arial" w:cs="Arial"/>
                <w:sz w:val="22"/>
                <w:szCs w:val="22"/>
              </w:rPr>
              <w:t>ist zusät</w:t>
            </w:r>
            <w:r w:rsidR="00117107" w:rsidRPr="00E9243F">
              <w:rPr>
                <w:rFonts w:ascii="Arial" w:hAnsi="Arial" w:cs="Arial"/>
                <w:sz w:val="22"/>
                <w:szCs w:val="22"/>
              </w:rPr>
              <w:t>z</w:t>
            </w:r>
            <w:r w:rsidR="00117107" w:rsidRPr="00E9243F">
              <w:rPr>
                <w:rFonts w:ascii="Arial" w:hAnsi="Arial" w:cs="Arial"/>
                <w:sz w:val="22"/>
                <w:szCs w:val="22"/>
              </w:rPr>
              <w:t>lich eine Projektskizze gemäß den vorgegebenen Unterlagen zu er</w:t>
            </w:r>
            <w:r w:rsidR="003F29AF" w:rsidRPr="00E9243F">
              <w:rPr>
                <w:rFonts w:ascii="Arial" w:hAnsi="Arial" w:cs="Arial"/>
                <w:sz w:val="22"/>
                <w:szCs w:val="22"/>
              </w:rPr>
              <w:t>s</w:t>
            </w:r>
            <w:r w:rsidR="00117107" w:rsidRPr="00E9243F">
              <w:rPr>
                <w:rFonts w:ascii="Arial" w:hAnsi="Arial" w:cs="Arial"/>
                <w:sz w:val="22"/>
                <w:szCs w:val="22"/>
              </w:rPr>
              <w:t>tellen.)</w:t>
            </w:r>
          </w:p>
        </w:tc>
      </w:tr>
      <w:tr w:rsidR="00966F70" w:rsidRPr="007330D9" w:rsidTr="00495080">
        <w:trPr>
          <w:trHeight w:val="469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83E9D" w:rsidRPr="007330D9" w:rsidRDefault="009B0002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Projektskizze </w:t>
            </w:r>
            <w:r w:rsidR="00A83E9D" w:rsidRPr="007330D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83E9D" w:rsidRPr="007330D9" w:rsidRDefault="00A83E9D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Art des </w:t>
            </w:r>
            <w:r w:rsidR="009B0002" w:rsidRPr="007330D9">
              <w:rPr>
                <w:rFonts w:ascii="Arial" w:hAnsi="Arial" w:cs="Arial"/>
                <w:b/>
                <w:sz w:val="22"/>
                <w:szCs w:val="22"/>
              </w:rPr>
              <w:t>gepla</w:t>
            </w:r>
            <w:r w:rsidR="009B0002" w:rsidRPr="007330D9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9B0002" w:rsidRPr="007330D9">
              <w:rPr>
                <w:rFonts w:ascii="Arial" w:hAnsi="Arial" w:cs="Arial"/>
                <w:b/>
                <w:sz w:val="22"/>
                <w:szCs w:val="22"/>
              </w:rPr>
              <w:t xml:space="preserve">ten 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Vorhabens</w:t>
            </w:r>
            <w:r w:rsidRPr="007330D9">
              <w:rPr>
                <w:rStyle w:val="Funotenzeichen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15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83E9D" w:rsidRPr="007330D9" w:rsidRDefault="00A83E9D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83E9D" w:rsidRPr="007330D9" w:rsidRDefault="00DE3E8D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Kurztitel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83E9D" w:rsidRPr="007330D9" w:rsidRDefault="00A83E9D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6F70" w:rsidRPr="007330D9" w:rsidTr="00495080">
        <w:trPr>
          <w:trHeight w:val="503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5214" w:rsidRPr="007330D9" w:rsidRDefault="009C5214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Antragsteller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Gesamt-ausgaben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Förderquote</w:t>
            </w:r>
            <w:r w:rsidR="002D04E1" w:rsidRPr="007330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in %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Zuwendung beantragt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Antragsteller 1"/>
                    <w:maxLength w:val="1000"/>
                  </w:textInput>
                </w:ffData>
              </w:fldChar>
            </w:r>
            <w:bookmarkStart w:id="3" w:name="Text64"/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Antragsteller 1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tragsteller 2"/>
                    <w:maxLength w:val="100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Antragsteller 2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tragsteller n"/>
                    <w:maxLength w:val="100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Antragsteller n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Summe der Gesamtausgaben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214" w:rsidRPr="007330D9" w:rsidRDefault="009C5214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Summe Zuwe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dung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5214" w:rsidRPr="007330D9" w:rsidRDefault="009C5214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D47E99" w:rsidRPr="007330D9" w:rsidTr="00485014">
        <w:trPr>
          <w:trHeight w:val="407"/>
        </w:trPr>
        <w:tc>
          <w:tcPr>
            <w:tcW w:w="9320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7E99" w:rsidRPr="007330D9" w:rsidRDefault="00D47E99" w:rsidP="006A1A0B">
            <w:pPr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7330D9">
              <w:rPr>
                <w:rFonts w:ascii="Arial" w:hAnsi="Arial" w:cs="Arial"/>
                <w:i/>
                <w:sz w:val="22"/>
                <w:szCs w:val="22"/>
              </w:rPr>
              <w:t>(falls weitere Antragsteller/innen beteiligt sind, Zeilen bitte entsprechend vervielfältigen)</w:t>
            </w:r>
          </w:p>
        </w:tc>
      </w:tr>
      <w:tr w:rsidR="00966F70" w:rsidRPr="007330D9" w:rsidTr="00495080">
        <w:trPr>
          <w:trHeight w:val="469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397A17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Projektskizze </w:t>
            </w:r>
            <w:r w:rsidR="00403A92" w:rsidRPr="007330D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Art des </w:t>
            </w:r>
            <w:r w:rsidR="00292E8C" w:rsidRPr="007330D9">
              <w:rPr>
                <w:rFonts w:ascii="Arial" w:hAnsi="Arial" w:cs="Arial"/>
                <w:b/>
                <w:sz w:val="22"/>
                <w:szCs w:val="22"/>
              </w:rPr>
              <w:t>gepla</w:t>
            </w:r>
            <w:r w:rsidR="00292E8C" w:rsidRPr="007330D9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292E8C" w:rsidRPr="007330D9">
              <w:rPr>
                <w:rFonts w:ascii="Arial" w:hAnsi="Arial" w:cs="Arial"/>
                <w:b/>
                <w:sz w:val="22"/>
                <w:szCs w:val="22"/>
              </w:rPr>
              <w:t xml:space="preserve">ten 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Vorhabens</w:t>
            </w:r>
            <w:r w:rsidRPr="007330D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5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03A92" w:rsidRPr="007330D9" w:rsidRDefault="00403A92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403A92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Kurztitel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03A92" w:rsidRPr="007330D9" w:rsidRDefault="00403A92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6F70" w:rsidRPr="007330D9" w:rsidTr="00495080">
        <w:trPr>
          <w:trHeight w:val="503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403A92" w:rsidP="006A1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Antragsteller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Gesamt-ausgaben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Förderquote</w:t>
            </w:r>
            <w:r w:rsidR="002D04E1" w:rsidRPr="007330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in %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Zuwendung beantragt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Antragsteller 1"/>
                    <w:maxLength w:val="100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Antragsteller 1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tragsteller 2"/>
                    <w:maxLength w:val="100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Antragsteller 2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tragsteller n"/>
                    <w:maxLength w:val="100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Antragsteller n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7330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sz w:val="22"/>
                <w:szCs w:val="22"/>
              </w:rPr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9B0002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Summe der Gesamtausgaben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Summe Zuwe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dung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A92" w:rsidRPr="007330D9" w:rsidRDefault="00403A92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403A92" w:rsidRPr="007330D9" w:rsidTr="00485014">
        <w:trPr>
          <w:trHeight w:val="407"/>
        </w:trPr>
        <w:tc>
          <w:tcPr>
            <w:tcW w:w="9320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3A92" w:rsidRPr="007330D9" w:rsidRDefault="00403A92" w:rsidP="006A1A0B">
            <w:pPr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7330D9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6B5995" w:rsidRPr="007330D9">
              <w:rPr>
                <w:rFonts w:ascii="Arial" w:hAnsi="Arial" w:cs="Arial"/>
                <w:i/>
                <w:sz w:val="22"/>
                <w:szCs w:val="22"/>
              </w:rPr>
              <w:t>F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alls weitere Antragsteller/innen beteiligt sind, Zeilen bitte entsprechend vervielfältigen</w:t>
            </w:r>
            <w:r w:rsidR="006B5995" w:rsidRPr="007330D9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  <w:tr w:rsidR="006B5995" w:rsidRPr="007330D9" w:rsidTr="00485014">
        <w:trPr>
          <w:trHeight w:val="407"/>
        </w:trPr>
        <w:tc>
          <w:tcPr>
            <w:tcW w:w="93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995" w:rsidRPr="007330D9" w:rsidRDefault="006B5995" w:rsidP="006A1A0B">
            <w:pPr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7330D9">
              <w:rPr>
                <w:rFonts w:ascii="Arial" w:hAnsi="Arial" w:cs="Arial"/>
                <w:i/>
                <w:sz w:val="22"/>
                <w:szCs w:val="22"/>
              </w:rPr>
              <w:t xml:space="preserve">(Falls weitere </w:t>
            </w:r>
            <w:r w:rsidR="00397A17" w:rsidRPr="007330D9">
              <w:rPr>
                <w:rFonts w:ascii="Arial" w:hAnsi="Arial" w:cs="Arial"/>
                <w:i/>
                <w:sz w:val="22"/>
                <w:szCs w:val="22"/>
              </w:rPr>
              <w:t xml:space="preserve">Projektskizzen 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vorgesehen sind, Zeilenblöcke bitte entsprechend vervielfält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gen.)</w:t>
            </w:r>
          </w:p>
        </w:tc>
      </w:tr>
      <w:tr w:rsidR="00966F70" w:rsidRPr="007330D9" w:rsidTr="00495080">
        <w:trPr>
          <w:trHeight w:val="407"/>
        </w:trPr>
        <w:tc>
          <w:tcPr>
            <w:tcW w:w="39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F70" w:rsidRPr="007330D9" w:rsidRDefault="00966F70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Summe der Gesamtausgaben in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gesamt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F70" w:rsidRPr="007330D9" w:rsidRDefault="00966F70" w:rsidP="006A1A0B">
            <w:pPr>
              <w:jc w:val="right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F70" w:rsidRPr="007330D9" w:rsidRDefault="00966F70" w:rsidP="006A1A0B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t>Summe Zuwe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>dung insgesamt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6F70" w:rsidRPr="007330D9" w:rsidRDefault="00966F70" w:rsidP="006A1A0B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7330D9">
              <w:rPr>
                <w:rFonts w:ascii="Arial" w:hAnsi="Arial" w:cs="Arial"/>
                <w:b/>
                <w:sz w:val="22"/>
                <w:szCs w:val="22"/>
              </w:rPr>
              <w:t xml:space="preserve"> T €</w:t>
            </w:r>
          </w:p>
        </w:tc>
      </w:tr>
      <w:tr w:rsidR="0015162E" w:rsidRPr="007330D9" w:rsidTr="00485014">
        <w:trPr>
          <w:trHeight w:val="614"/>
        </w:trPr>
        <w:tc>
          <w:tcPr>
            <w:tcW w:w="0" w:type="auto"/>
            <w:gridSpan w:val="6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15162E" w:rsidRPr="007330D9" w:rsidRDefault="008F6111" w:rsidP="006A1A0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330D9">
              <w:rPr>
                <w:rFonts w:ascii="Arial" w:eastAsia="Batang" w:hAnsi="Arial" w:cs="Arial"/>
                <w:b/>
                <w:noProof/>
                <w:color w:val="000000" w:themeColor="text1"/>
                <w:sz w:val="22"/>
                <w:szCs w:val="22"/>
                <w:lang w:eastAsia="ko-KR"/>
              </w:rPr>
              <w:lastRenderedPageBreak/>
              <w:t>Z</w:t>
            </w:r>
            <w:r w:rsidR="0015162E" w:rsidRPr="007330D9">
              <w:rPr>
                <w:rFonts w:ascii="Arial" w:eastAsia="Batang" w:hAnsi="Arial" w:cs="Arial"/>
                <w:b/>
                <w:noProof/>
                <w:color w:val="000000" w:themeColor="text1"/>
                <w:sz w:val="22"/>
                <w:szCs w:val="22"/>
                <w:lang w:eastAsia="ko-KR"/>
              </w:rPr>
              <w:t>usammenfassung de</w:t>
            </w:r>
            <w:r w:rsidR="002E4BF1" w:rsidRPr="007330D9">
              <w:rPr>
                <w:rFonts w:ascii="Arial" w:eastAsia="Batang" w:hAnsi="Arial" w:cs="Arial"/>
                <w:b/>
                <w:noProof/>
                <w:color w:val="000000" w:themeColor="text1"/>
                <w:sz w:val="22"/>
                <w:szCs w:val="22"/>
                <w:lang w:eastAsia="ko-KR"/>
              </w:rPr>
              <w:t>r</w:t>
            </w:r>
            <w:r w:rsidR="0015162E" w:rsidRPr="007330D9">
              <w:rPr>
                <w:rFonts w:ascii="Arial" w:eastAsia="Batang" w:hAnsi="Arial" w:cs="Arial"/>
                <w:b/>
                <w:noProof/>
                <w:color w:val="000000" w:themeColor="text1"/>
                <w:sz w:val="22"/>
                <w:szCs w:val="22"/>
                <w:lang w:eastAsia="ko-KR"/>
              </w:rPr>
              <w:t xml:space="preserve"> </w:t>
            </w:r>
            <w:r w:rsidR="002E4BF1" w:rsidRPr="007330D9">
              <w:rPr>
                <w:rFonts w:ascii="Arial" w:eastAsia="Batang" w:hAnsi="Arial" w:cs="Arial"/>
                <w:b/>
                <w:noProof/>
                <w:color w:val="000000" w:themeColor="text1"/>
                <w:sz w:val="22"/>
                <w:szCs w:val="22"/>
                <w:lang w:eastAsia="ko-KR"/>
              </w:rPr>
              <w:t>Bewerbung</w:t>
            </w:r>
            <w:r w:rsidR="0015162E" w:rsidRPr="007330D9">
              <w:rPr>
                <w:rFonts w:ascii="Arial" w:eastAsia="Batang" w:hAnsi="Arial" w:cs="Arial"/>
                <w:b/>
                <w:noProof/>
                <w:color w:val="777777"/>
                <w:sz w:val="22"/>
                <w:szCs w:val="22"/>
                <w:lang w:eastAsia="ko-KR"/>
              </w:rPr>
              <w:br/>
            </w:r>
            <w:r w:rsidR="0015162E" w:rsidRPr="007330D9">
              <w:rPr>
                <w:rFonts w:ascii="Arial" w:hAnsi="Arial" w:cs="Arial"/>
                <w:i/>
                <w:sz w:val="22"/>
                <w:szCs w:val="22"/>
              </w:rPr>
              <w:t>Bitte tragen Sie hier die wichtigste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n Angaben zu</w:t>
            </w:r>
            <w:r w:rsidR="00AD4F40" w:rsidRPr="007330D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060BE" w:rsidRPr="007330D9">
              <w:rPr>
                <w:rFonts w:ascii="Arial" w:hAnsi="Arial" w:cs="Arial"/>
                <w:i/>
                <w:sz w:val="22"/>
                <w:szCs w:val="22"/>
              </w:rPr>
              <w:t>Ihrem Konzept</w:t>
            </w:r>
            <w:r w:rsidR="00AD4F40" w:rsidRPr="007330D9">
              <w:rPr>
                <w:rFonts w:ascii="Arial" w:hAnsi="Arial" w:cs="Arial"/>
                <w:i/>
                <w:sz w:val="22"/>
                <w:szCs w:val="22"/>
              </w:rPr>
              <w:t xml:space="preserve"> und den skizzierten 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Proje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>t</w:t>
            </w:r>
            <w:r w:rsidR="00AD4F40" w:rsidRPr="007330D9">
              <w:rPr>
                <w:rFonts w:ascii="Arial" w:hAnsi="Arial" w:cs="Arial"/>
                <w:i/>
                <w:sz w:val="22"/>
                <w:szCs w:val="22"/>
              </w:rPr>
              <w:t>en</w:t>
            </w:r>
            <w:r w:rsidRPr="007330D9">
              <w:rPr>
                <w:rFonts w:ascii="Arial" w:hAnsi="Arial" w:cs="Arial"/>
                <w:i/>
                <w:sz w:val="22"/>
                <w:szCs w:val="22"/>
              </w:rPr>
              <w:t xml:space="preserve"> ein (max. 1</w:t>
            </w:r>
            <w:r w:rsidR="0015162E" w:rsidRPr="007330D9">
              <w:rPr>
                <w:rFonts w:ascii="Arial" w:hAnsi="Arial" w:cs="Arial"/>
                <w:i/>
                <w:sz w:val="22"/>
                <w:szCs w:val="22"/>
              </w:rPr>
              <w:t xml:space="preserve"> Seite):</w:t>
            </w:r>
          </w:p>
        </w:tc>
      </w:tr>
      <w:tr w:rsidR="00387ED0" w:rsidRPr="007330D9" w:rsidTr="006B3961">
        <w:trPr>
          <w:trHeight w:val="12698"/>
        </w:trPr>
        <w:tc>
          <w:tcPr>
            <w:tcW w:w="0" w:type="auto"/>
            <w:gridSpan w:val="6"/>
          </w:tcPr>
          <w:p w:rsidR="00387ED0" w:rsidRPr="007330D9" w:rsidRDefault="00387ED0" w:rsidP="006A1A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E151F" w:rsidRPr="001E70E4" w:rsidRDefault="00CE151F" w:rsidP="006A1A0B">
      <w:pPr>
        <w:spacing w:line="360" w:lineRule="auto"/>
        <w:rPr>
          <w:rFonts w:ascii="Arial" w:hAnsi="Arial" w:cs="Arial"/>
          <w:i/>
          <w:color w:val="000000" w:themeColor="text1"/>
          <w:sz w:val="22"/>
          <w:szCs w:val="22"/>
        </w:rPr>
      </w:pPr>
      <w:r w:rsidRPr="001E70E4">
        <w:rPr>
          <w:rFonts w:ascii="Arial" w:hAnsi="Arial" w:cs="Arial"/>
          <w:i/>
          <w:sz w:val="22"/>
          <w:szCs w:val="22"/>
        </w:rPr>
        <w:br w:type="page"/>
      </w:r>
    </w:p>
    <w:p w:rsidR="00EC6CF3" w:rsidRPr="00E060A1" w:rsidRDefault="003C65F5" w:rsidP="006A1A0B">
      <w:pPr>
        <w:spacing w:after="240" w:line="360" w:lineRule="auto"/>
        <w:ind w:left="709" w:hanging="709"/>
        <w:outlineLvl w:val="0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  <w:r w:rsidRPr="00E060A1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lastRenderedPageBreak/>
        <w:t>1.</w:t>
      </w:r>
      <w:r w:rsidRPr="00E060A1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ab/>
        <w:t>Kommunikationsdaten</w:t>
      </w:r>
      <w:r w:rsidR="002876D8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 xml:space="preserve"> des zentralen Ansprechpartners/Koordinators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760"/>
      </w:tblGrid>
      <w:tr w:rsidR="003C65F5" w:rsidRPr="001E70E4" w:rsidTr="00B91C88"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1C88" w:rsidRPr="001E70E4" w:rsidRDefault="003C65F5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Einreichende </w:t>
            </w:r>
            <w:r w:rsidR="00343254" w:rsidRPr="001E70E4">
              <w:rPr>
                <w:rFonts w:ascii="Arial" w:hAnsi="Arial" w:cs="Arial"/>
                <w:sz w:val="22"/>
                <w:szCs w:val="22"/>
              </w:rPr>
              <w:t>Forschungsei</w:t>
            </w:r>
            <w:r w:rsidR="00343254" w:rsidRPr="001E70E4">
              <w:rPr>
                <w:rFonts w:ascii="Arial" w:hAnsi="Arial" w:cs="Arial"/>
                <w:sz w:val="22"/>
                <w:szCs w:val="22"/>
              </w:rPr>
              <w:t>n</w:t>
            </w:r>
            <w:r w:rsidR="00343254" w:rsidRPr="001E70E4">
              <w:rPr>
                <w:rFonts w:ascii="Arial" w:hAnsi="Arial" w:cs="Arial"/>
                <w:sz w:val="22"/>
                <w:szCs w:val="22"/>
              </w:rPr>
              <w:t>richtung / Unternehmen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1E70E4" w:rsidRDefault="003C65F5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C65F5" w:rsidRPr="001E70E4" w:rsidTr="00B91C88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1C88" w:rsidRPr="001E70E4" w:rsidRDefault="003C65F5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Lehrstuhl/Institut/Abteilung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1E70E4" w:rsidRDefault="003C65F5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C65F5" w:rsidRPr="001E70E4" w:rsidTr="00B91C88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1C88" w:rsidRPr="001E70E4" w:rsidRDefault="003C65F5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Straße/Hausnummer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1E70E4" w:rsidRDefault="003C65F5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22169" w:rsidRPr="001E70E4" w:rsidTr="00A64DFA"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PLZ/Ort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22169" w:rsidRPr="001E70E4" w:rsidTr="00022169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2169" w:rsidRPr="001E70E4" w:rsidRDefault="00343254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Ansp</w:t>
            </w:r>
            <w:r w:rsidR="00E94DFB" w:rsidRPr="001E70E4">
              <w:rPr>
                <w:rFonts w:ascii="Arial" w:hAnsi="Arial" w:cs="Arial"/>
                <w:sz w:val="22"/>
                <w:szCs w:val="22"/>
              </w:rPr>
              <w:t>r</w:t>
            </w:r>
            <w:r w:rsidRPr="001E70E4">
              <w:rPr>
                <w:rFonts w:ascii="Arial" w:hAnsi="Arial" w:cs="Arial"/>
                <w:sz w:val="22"/>
                <w:szCs w:val="22"/>
              </w:rPr>
              <w:t>echpartn</w:t>
            </w:r>
            <w:r w:rsidR="00022169" w:rsidRPr="001E70E4">
              <w:rPr>
                <w:rFonts w:ascii="Arial" w:hAnsi="Arial" w:cs="Arial"/>
                <w:sz w:val="22"/>
                <w:szCs w:val="22"/>
              </w:rPr>
              <w:t xml:space="preserve">er/in </w:t>
            </w:r>
          </w:p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(Name, Vorname, Titel)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22169" w:rsidRPr="001E70E4" w:rsidTr="00022169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22169" w:rsidRPr="001E70E4" w:rsidTr="00022169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Telefax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22169" w:rsidRPr="001E70E4" w:rsidTr="00022169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69" w:rsidRPr="001E70E4" w:rsidRDefault="00022169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70E4">
              <w:rPr>
                <w:rFonts w:ascii="Arial" w:hAnsi="Arial" w:cs="Arial"/>
                <w:sz w:val="22"/>
                <w:szCs w:val="22"/>
              </w:rPr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t> 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1058A" w:rsidRPr="001E70E4" w:rsidRDefault="0001058A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E94DFB" w:rsidRPr="001E70E4" w:rsidRDefault="00476153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  <w:r w:rsidRPr="001E70E4"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  <w:br w:type="page"/>
      </w:r>
    </w:p>
    <w:p w:rsidR="00E94DFB" w:rsidRPr="00E060A1" w:rsidRDefault="00E94DFB" w:rsidP="006A1A0B">
      <w:pPr>
        <w:spacing w:line="360" w:lineRule="auto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  <w:r w:rsidRPr="00E060A1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lastRenderedPageBreak/>
        <w:t xml:space="preserve">2. </w:t>
      </w:r>
      <w:r w:rsidR="005E356C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K</w:t>
      </w:r>
      <w:r w:rsidRPr="00E060A1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 xml:space="preserve">onzept der </w:t>
      </w:r>
      <w:r w:rsidR="005E356C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Forschungsinfrastruktur/Forschungskapazität</w:t>
      </w:r>
    </w:p>
    <w:p w:rsidR="001E5D97" w:rsidRPr="001E70E4" w:rsidRDefault="001E5D97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1E5D97" w:rsidRPr="001E70E4" w:rsidRDefault="001E5D97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 xml:space="preserve">Bitte beschreiben Sie das </w:t>
      </w:r>
      <w:r w:rsidR="00CF32CA">
        <w:rPr>
          <w:rFonts w:ascii="Arial" w:hAnsi="Arial" w:cs="Arial"/>
          <w:sz w:val="22"/>
          <w:szCs w:val="22"/>
        </w:rPr>
        <w:t>K</w:t>
      </w:r>
      <w:r w:rsidRPr="001E70E4">
        <w:rPr>
          <w:rFonts w:ascii="Arial" w:hAnsi="Arial" w:cs="Arial"/>
          <w:sz w:val="22"/>
          <w:szCs w:val="22"/>
        </w:rPr>
        <w:t>onzept nach folgender Gliederung:</w:t>
      </w:r>
    </w:p>
    <w:p w:rsidR="00E94DFB" w:rsidRPr="001E70E4" w:rsidRDefault="00E94DFB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85278F" w:rsidRDefault="001E5D97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70E4">
        <w:rPr>
          <w:rFonts w:ascii="Arial" w:hAnsi="Arial" w:cs="Arial"/>
          <w:b/>
          <w:sz w:val="22"/>
          <w:szCs w:val="22"/>
        </w:rPr>
        <w:t>2.</w:t>
      </w:r>
      <w:r w:rsidR="00B93E9F">
        <w:rPr>
          <w:rFonts w:ascii="Arial" w:hAnsi="Arial" w:cs="Arial"/>
          <w:b/>
          <w:sz w:val="22"/>
          <w:szCs w:val="22"/>
        </w:rPr>
        <w:t>1</w:t>
      </w:r>
      <w:r w:rsidR="00D56F52" w:rsidRPr="001E70E4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E94DFB" w:rsidRPr="001E70E4">
        <w:rPr>
          <w:rFonts w:ascii="Arial" w:hAnsi="Arial" w:cs="Arial"/>
          <w:b/>
          <w:sz w:val="22"/>
          <w:szCs w:val="22"/>
        </w:rPr>
        <w:t>Beitrag</w:t>
      </w:r>
      <w:proofErr w:type="gramEnd"/>
      <w:r w:rsidR="00E94DFB" w:rsidRPr="001E70E4">
        <w:rPr>
          <w:rFonts w:ascii="Arial" w:hAnsi="Arial" w:cs="Arial"/>
          <w:b/>
          <w:sz w:val="22"/>
          <w:szCs w:val="22"/>
        </w:rPr>
        <w:t xml:space="preserve"> des Gesamtkonzepts zur Umsetzung der intelligenten Spezialisierung im Rahmen der Leitmärkte (Innovationsstrategie NRW), zur Profilbildung und Exzellenz</w:t>
      </w:r>
    </w:p>
    <w:p w:rsidR="00EA519E" w:rsidRPr="001E70E4" w:rsidRDefault="00EA519E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20FD1" w:rsidRDefault="001E70E4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>2.</w:t>
      </w:r>
      <w:r w:rsidR="00EB63F6">
        <w:rPr>
          <w:rFonts w:ascii="Arial" w:hAnsi="Arial" w:cs="Arial"/>
          <w:sz w:val="22"/>
          <w:szCs w:val="22"/>
        </w:rPr>
        <w:t>1</w:t>
      </w:r>
      <w:r w:rsidRPr="001E70E4">
        <w:rPr>
          <w:rFonts w:ascii="Arial" w:hAnsi="Arial" w:cs="Arial"/>
          <w:sz w:val="22"/>
          <w:szCs w:val="22"/>
        </w:rPr>
        <w:t>.1 Beitrag zur NRW-Innovations- und Forschungsstrategie</w:t>
      </w:r>
    </w:p>
    <w:p w:rsidR="001C1258" w:rsidRDefault="00B20FD1" w:rsidP="006A1A0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(Nennen Sie den bzw. die adressierten </w:t>
      </w:r>
      <w:r w:rsidR="001E70E4" w:rsidRPr="001E70E4">
        <w:rPr>
          <w:rFonts w:ascii="Arial" w:hAnsi="Arial" w:cs="Arial"/>
          <w:sz w:val="22"/>
          <w:szCs w:val="22"/>
        </w:rPr>
        <w:t>Leitmärkte</w:t>
      </w:r>
      <w:r w:rsidR="000A0BAD">
        <w:rPr>
          <w:rFonts w:ascii="Arial" w:hAnsi="Arial" w:cs="Arial"/>
          <w:sz w:val="22"/>
          <w:szCs w:val="22"/>
        </w:rPr>
        <w:t xml:space="preserve"> </w:t>
      </w:r>
      <w:r w:rsidR="00E57251">
        <w:rPr>
          <w:rFonts w:ascii="Arial" w:hAnsi="Arial" w:cs="Arial"/>
          <w:sz w:val="22"/>
          <w:szCs w:val="22"/>
        </w:rPr>
        <w:t xml:space="preserve">und </w:t>
      </w:r>
      <w:r w:rsidR="001C1258" w:rsidRPr="001C1258">
        <w:rPr>
          <w:rFonts w:ascii="Arial" w:hAnsi="Arial" w:cs="Arial"/>
          <w:sz w:val="22"/>
          <w:szCs w:val="22"/>
        </w:rPr>
        <w:t>erläutern</w:t>
      </w:r>
      <w:r w:rsidR="001C1258">
        <w:rPr>
          <w:rFonts w:ascii="Arial" w:hAnsi="Arial" w:cs="Arial"/>
          <w:sz w:val="22"/>
          <w:szCs w:val="22"/>
        </w:rPr>
        <w:t xml:space="preserve"> Sie</w:t>
      </w:r>
      <w:r w:rsidR="001C1258" w:rsidRPr="001C1258">
        <w:rPr>
          <w:rFonts w:ascii="Arial" w:hAnsi="Arial" w:cs="Arial"/>
          <w:sz w:val="22"/>
          <w:szCs w:val="22"/>
        </w:rPr>
        <w:t>, welchen Einfluss der geplante Auf- oder Ausbau einer Forschungsinfrastruktur und/oder von Forschungskapazit</w:t>
      </w:r>
      <w:r w:rsidR="001C1258" w:rsidRPr="001C1258">
        <w:rPr>
          <w:rFonts w:ascii="Arial" w:hAnsi="Arial" w:cs="Arial"/>
          <w:sz w:val="22"/>
          <w:szCs w:val="22"/>
        </w:rPr>
        <w:t>ä</w:t>
      </w:r>
      <w:r w:rsidR="001C1258" w:rsidRPr="001C1258">
        <w:rPr>
          <w:rFonts w:ascii="Arial" w:hAnsi="Arial" w:cs="Arial"/>
          <w:sz w:val="22"/>
          <w:szCs w:val="22"/>
        </w:rPr>
        <w:t xml:space="preserve">ten auf die Profilbildung und die Wettbewerbsfähigkeit von NRW in </w:t>
      </w:r>
      <w:r w:rsidR="001C1258">
        <w:rPr>
          <w:rFonts w:ascii="Arial" w:hAnsi="Arial" w:cs="Arial"/>
          <w:sz w:val="22"/>
          <w:szCs w:val="22"/>
        </w:rPr>
        <w:t>dies</w:t>
      </w:r>
      <w:r w:rsidR="001C1258" w:rsidRPr="001C1258">
        <w:rPr>
          <w:rFonts w:ascii="Arial" w:hAnsi="Arial" w:cs="Arial"/>
          <w:sz w:val="22"/>
          <w:szCs w:val="22"/>
        </w:rPr>
        <w:t>em</w:t>
      </w:r>
      <w:r w:rsidR="001C1258">
        <w:rPr>
          <w:rFonts w:ascii="Arial" w:hAnsi="Arial" w:cs="Arial"/>
          <w:sz w:val="22"/>
          <w:szCs w:val="22"/>
        </w:rPr>
        <w:t>(n)</w:t>
      </w:r>
      <w:r w:rsidR="001C1258" w:rsidRPr="001C1258">
        <w:rPr>
          <w:rFonts w:ascii="Arial" w:hAnsi="Arial" w:cs="Arial"/>
          <w:sz w:val="22"/>
          <w:szCs w:val="22"/>
        </w:rPr>
        <w:t xml:space="preserve"> Leitmärkte</w:t>
      </w:r>
      <w:r w:rsidR="001C1258">
        <w:rPr>
          <w:rFonts w:ascii="Arial" w:hAnsi="Arial" w:cs="Arial"/>
          <w:sz w:val="22"/>
          <w:szCs w:val="22"/>
        </w:rPr>
        <w:t>n</w:t>
      </w:r>
      <w:r w:rsidR="001C1258" w:rsidRPr="001C1258">
        <w:rPr>
          <w:rFonts w:ascii="Arial" w:hAnsi="Arial" w:cs="Arial"/>
          <w:sz w:val="22"/>
          <w:szCs w:val="22"/>
        </w:rPr>
        <w:t xml:space="preserve"> haben wird. Darüber hinaus ist darzustellen, inwieweit die stattfindende Forschung Alleinste</w:t>
      </w:r>
      <w:r w:rsidR="001C1258" w:rsidRPr="001C1258">
        <w:rPr>
          <w:rFonts w:ascii="Arial" w:hAnsi="Arial" w:cs="Arial"/>
          <w:sz w:val="22"/>
          <w:szCs w:val="22"/>
        </w:rPr>
        <w:t>l</w:t>
      </w:r>
      <w:r w:rsidR="001C1258" w:rsidRPr="001C1258">
        <w:rPr>
          <w:rFonts w:ascii="Arial" w:hAnsi="Arial" w:cs="Arial"/>
          <w:sz w:val="22"/>
          <w:szCs w:val="22"/>
        </w:rPr>
        <w:t>lungsmerkmale besitzt bzw. auf dem speziellen Themenfeld als führend angesehen werden kann.</w:t>
      </w:r>
      <w:r w:rsidR="00365839">
        <w:rPr>
          <w:rFonts w:ascii="Arial" w:hAnsi="Arial" w:cs="Arial"/>
          <w:sz w:val="22"/>
          <w:szCs w:val="22"/>
        </w:rPr>
        <w:t xml:space="preserve"> </w:t>
      </w:r>
      <w:r w:rsidR="00365839" w:rsidRPr="001E70E4">
        <w:rPr>
          <w:rFonts w:ascii="Arial" w:hAnsi="Arial" w:cs="Arial"/>
          <w:sz w:val="22"/>
          <w:szCs w:val="22"/>
        </w:rPr>
        <w:t xml:space="preserve">Erläutern Sie die Maßnahmen des Gesamtkonzepts, die zur Profilbildung bzw. -stärkung beitragen und die die wissenschaftliche Exzellenz der </w:t>
      </w:r>
      <w:r w:rsidR="005E356C">
        <w:rPr>
          <w:rFonts w:ascii="Arial" w:hAnsi="Arial" w:cs="Arial"/>
          <w:sz w:val="22"/>
          <w:szCs w:val="22"/>
        </w:rPr>
        <w:t>Forschungsinfrastru</w:t>
      </w:r>
      <w:r w:rsidR="005E356C">
        <w:rPr>
          <w:rFonts w:ascii="Arial" w:hAnsi="Arial" w:cs="Arial"/>
          <w:sz w:val="22"/>
          <w:szCs w:val="22"/>
        </w:rPr>
        <w:t>k</w:t>
      </w:r>
      <w:r w:rsidR="005E356C">
        <w:rPr>
          <w:rFonts w:ascii="Arial" w:hAnsi="Arial" w:cs="Arial"/>
          <w:sz w:val="22"/>
          <w:szCs w:val="22"/>
        </w:rPr>
        <w:t>tur/Forschungskapazität</w:t>
      </w:r>
      <w:r w:rsidR="00365839" w:rsidRPr="001E70E4">
        <w:rPr>
          <w:rFonts w:ascii="Arial" w:hAnsi="Arial" w:cs="Arial"/>
          <w:sz w:val="22"/>
          <w:szCs w:val="22"/>
        </w:rPr>
        <w:t xml:space="preserve"> nachhaltig steigern.</w:t>
      </w:r>
      <w:r w:rsidR="00365839">
        <w:rPr>
          <w:rFonts w:ascii="Arial" w:hAnsi="Arial" w:cs="Arial"/>
          <w:sz w:val="22"/>
          <w:szCs w:val="22"/>
        </w:rPr>
        <w:t>)</w:t>
      </w:r>
    </w:p>
    <w:p w:rsidR="000C729B" w:rsidRDefault="000C729B" w:rsidP="006A1A0B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1E70E4" w:rsidRPr="001E70E4" w:rsidRDefault="001E70E4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i/>
          <w:sz w:val="22"/>
          <w:szCs w:val="22"/>
        </w:rPr>
        <w:t>(Zutreffendes bitte ankreuzen</w:t>
      </w:r>
      <w:r w:rsidR="00B20FD1" w:rsidRPr="000C729B">
        <w:rPr>
          <w:rFonts w:ascii="Arial" w:hAnsi="Arial" w:cs="Arial"/>
          <w:i/>
          <w:sz w:val="22"/>
          <w:szCs w:val="22"/>
        </w:rPr>
        <w:t>, Mehrfachnennung möglich</w:t>
      </w:r>
      <w:r w:rsidRPr="001E70E4">
        <w:rPr>
          <w:rFonts w:ascii="Arial" w:hAnsi="Arial" w:cs="Arial"/>
          <w:i/>
          <w:sz w:val="22"/>
          <w:szCs w:val="22"/>
        </w:rPr>
        <w:t>)</w:t>
      </w:r>
      <w:r w:rsidRPr="001E70E4">
        <w:rPr>
          <w:rFonts w:ascii="Arial" w:hAnsi="Arial" w:cs="Arial"/>
          <w:sz w:val="22"/>
          <w:szCs w:val="22"/>
        </w:rPr>
        <w:t>: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3828"/>
        <w:gridCol w:w="5712"/>
      </w:tblGrid>
      <w:tr w:rsidR="0019530F" w:rsidRPr="001E70E4" w:rsidTr="00E060A1">
        <w:trPr>
          <w:trHeight w:val="209"/>
        </w:trPr>
        <w:tc>
          <w:tcPr>
            <w:tcW w:w="3828" w:type="dxa"/>
          </w:tcPr>
          <w:p w:rsidR="0019530F" w:rsidRPr="001E70E4" w:rsidRDefault="0019530F" w:rsidP="006A1A0B">
            <w:pPr>
              <w:numPr>
                <w:ilvl w:val="0"/>
                <w:numId w:val="20"/>
              </w:numPr>
              <w:tabs>
                <w:tab w:val="left" w:pos="4992"/>
                <w:tab w:val="left" w:pos="5307"/>
                <w:tab w:val="left" w:pos="5532"/>
              </w:tabs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Medien und Kreativwirtschaft                        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9530F" w:rsidRPr="001E70E4" w:rsidRDefault="00E9243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Life Science</w:t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9530F" w:rsidRPr="001E70E4" w:rsidRDefault="0019530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Neue Werkstoffe                                            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9530F" w:rsidRPr="001E70E4" w:rsidRDefault="0019530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Gesundheit                                                    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2" w:type="dxa"/>
          </w:tcPr>
          <w:p w:rsidR="0019530F" w:rsidRPr="001E70E4" w:rsidRDefault="0019530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Maschinen</w:t>
            </w:r>
            <w:r w:rsidR="00495080">
              <w:rPr>
                <w:rFonts w:ascii="Arial" w:hAnsi="Arial" w:cs="Arial"/>
                <w:sz w:val="22"/>
                <w:szCs w:val="22"/>
              </w:rPr>
              <w:t>-</w:t>
            </w:r>
            <w:r w:rsidR="00CF3337">
              <w:rPr>
                <w:rFonts w:ascii="Arial" w:hAnsi="Arial" w:cs="Arial"/>
                <w:sz w:val="22"/>
                <w:szCs w:val="22"/>
              </w:rPr>
              <w:t xml:space="preserve"> und Anlagen</w:t>
            </w:r>
            <w:r w:rsidRPr="001E70E4">
              <w:rPr>
                <w:rFonts w:ascii="Arial" w:hAnsi="Arial" w:cs="Arial"/>
                <w:sz w:val="22"/>
                <w:szCs w:val="22"/>
              </w:rPr>
              <w:t>bau/Produktionstechnik</w:t>
            </w:r>
            <w:r w:rsidRPr="001E70E4">
              <w:rPr>
                <w:rFonts w:ascii="Arial" w:hAnsi="Arial" w:cs="Arial"/>
                <w:sz w:val="22"/>
                <w:szCs w:val="22"/>
              </w:rPr>
              <w:br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9530F" w:rsidRPr="001E70E4" w:rsidRDefault="0019530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Mobilität und Logistik       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br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9530F" w:rsidRPr="001E70E4" w:rsidRDefault="00E9243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Energie- und Umweltwirtschaft</w:t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br/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19530F"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19530F" w:rsidRPr="001E70E4" w:rsidRDefault="0019530F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9530F" w:rsidRPr="001E70E4" w:rsidRDefault="0019530F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Informations- und Kommunikationswirtschaft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br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br/>
            </w:r>
          </w:p>
          <w:p w:rsidR="0019530F" w:rsidRPr="001E70E4" w:rsidRDefault="0019530F" w:rsidP="006A1A0B">
            <w:pPr>
              <w:numPr>
                <w:ilvl w:val="0"/>
                <w:numId w:val="20"/>
              </w:numPr>
              <w:tabs>
                <w:tab w:val="left" w:pos="4272"/>
              </w:tabs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Keinem dieser Leitmärkte zuzuordnen:                                    </w:t>
            </w:r>
            <w:r w:rsidRPr="001E70E4">
              <w:rPr>
                <w:rFonts w:ascii="Arial" w:hAnsi="Arial" w:cs="Arial"/>
                <w:sz w:val="22"/>
                <w:szCs w:val="22"/>
              </w:rPr>
              <w:br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:rsidR="00B7687C" w:rsidRDefault="00B7687C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A0BAD" w:rsidRDefault="000A0BAD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94DFB" w:rsidRPr="00540771" w:rsidRDefault="00540771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0771">
        <w:rPr>
          <w:rFonts w:ascii="Arial" w:hAnsi="Arial" w:cs="Arial"/>
          <w:b/>
          <w:sz w:val="22"/>
          <w:szCs w:val="22"/>
        </w:rPr>
        <w:t>2.</w:t>
      </w:r>
      <w:r w:rsidR="00606553">
        <w:rPr>
          <w:rFonts w:ascii="Arial" w:hAnsi="Arial" w:cs="Arial"/>
          <w:b/>
          <w:sz w:val="22"/>
          <w:szCs w:val="22"/>
        </w:rPr>
        <w:t>2</w:t>
      </w:r>
      <w:r w:rsidR="004D44D5" w:rsidRPr="00540771">
        <w:rPr>
          <w:rFonts w:ascii="Arial" w:hAnsi="Arial" w:cs="Arial"/>
          <w:b/>
          <w:sz w:val="22"/>
          <w:szCs w:val="22"/>
        </w:rPr>
        <w:t xml:space="preserve"> </w:t>
      </w:r>
      <w:r w:rsidR="00E94DFB" w:rsidRPr="00540771">
        <w:rPr>
          <w:rFonts w:ascii="Arial" w:hAnsi="Arial" w:cs="Arial"/>
          <w:b/>
          <w:sz w:val="22"/>
          <w:szCs w:val="22"/>
        </w:rPr>
        <w:t>Anwendungsorientierung bzw. Lösungsbeitrag des Gesamtkonzepts</w:t>
      </w:r>
      <w:r w:rsidR="00D72116">
        <w:rPr>
          <w:rFonts w:ascii="Arial" w:hAnsi="Arial" w:cs="Arial"/>
          <w:b/>
          <w:sz w:val="22"/>
          <w:szCs w:val="22"/>
        </w:rPr>
        <w:t>,</w:t>
      </w:r>
      <w:r w:rsidR="00E94DFB" w:rsidRPr="00540771">
        <w:rPr>
          <w:rFonts w:ascii="Arial" w:hAnsi="Arial" w:cs="Arial"/>
          <w:b/>
          <w:sz w:val="22"/>
          <w:szCs w:val="22"/>
        </w:rPr>
        <w:t xml:space="preserve"> Bedarfe der Wirtschaft in Nordrhein-Westfalen</w:t>
      </w:r>
    </w:p>
    <w:p w:rsidR="005D4B17" w:rsidRPr="001E70E4" w:rsidRDefault="005D4B17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736491" w:rsidRPr="00540771" w:rsidRDefault="00540771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540771">
        <w:rPr>
          <w:rFonts w:ascii="Arial" w:hAnsi="Arial" w:cs="Arial"/>
          <w:sz w:val="22"/>
          <w:szCs w:val="22"/>
        </w:rPr>
        <w:t>2.</w:t>
      </w:r>
      <w:r w:rsidR="00606553">
        <w:rPr>
          <w:rFonts w:ascii="Arial" w:hAnsi="Arial" w:cs="Arial"/>
          <w:sz w:val="22"/>
          <w:szCs w:val="22"/>
        </w:rPr>
        <w:t>2</w:t>
      </w:r>
      <w:r w:rsidR="004D44D5" w:rsidRPr="00540771">
        <w:rPr>
          <w:rFonts w:ascii="Arial" w:hAnsi="Arial" w:cs="Arial"/>
          <w:sz w:val="22"/>
          <w:szCs w:val="22"/>
        </w:rPr>
        <w:t>.1</w:t>
      </w:r>
      <w:r w:rsidR="00D652C2" w:rsidRPr="00540771">
        <w:rPr>
          <w:rFonts w:ascii="Arial" w:hAnsi="Arial" w:cs="Arial"/>
          <w:sz w:val="22"/>
          <w:szCs w:val="22"/>
        </w:rPr>
        <w:t xml:space="preserve"> </w:t>
      </w:r>
      <w:r w:rsidR="00D75349">
        <w:rPr>
          <w:rFonts w:ascii="Arial" w:hAnsi="Arial" w:cs="Arial"/>
          <w:sz w:val="22"/>
          <w:szCs w:val="22"/>
        </w:rPr>
        <w:t>Innovationsziele</w:t>
      </w:r>
      <w:r w:rsidR="005D4B17">
        <w:rPr>
          <w:rFonts w:ascii="Arial" w:hAnsi="Arial" w:cs="Arial"/>
          <w:sz w:val="22"/>
          <w:szCs w:val="22"/>
        </w:rPr>
        <w:t xml:space="preserve"> </w:t>
      </w:r>
    </w:p>
    <w:p w:rsidR="00D66561" w:rsidRPr="001E70E4" w:rsidRDefault="00736491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736491">
        <w:rPr>
          <w:rFonts w:ascii="Arial" w:hAnsi="Arial" w:cs="Arial"/>
          <w:sz w:val="22"/>
          <w:szCs w:val="22"/>
        </w:rPr>
        <w:t>(</w:t>
      </w:r>
      <w:r w:rsidR="005D4B17" w:rsidRPr="005D4B17">
        <w:rPr>
          <w:rFonts w:ascii="Arial" w:hAnsi="Arial" w:cs="Arial"/>
          <w:sz w:val="22"/>
          <w:szCs w:val="22"/>
        </w:rPr>
        <w:t>Verdeutlichen Sie, welche speziellen Probleme und Fragestellungen mit der vorgesehenen Forschung in Angriff genommen werden sollen</w:t>
      </w:r>
      <w:r w:rsidR="005D4B17">
        <w:rPr>
          <w:rFonts w:ascii="Arial" w:hAnsi="Arial" w:cs="Arial"/>
          <w:sz w:val="22"/>
          <w:szCs w:val="22"/>
        </w:rPr>
        <w:t>.</w:t>
      </w:r>
      <w:r w:rsidR="00D66561">
        <w:rPr>
          <w:rFonts w:ascii="Arial" w:hAnsi="Arial" w:cs="Arial"/>
          <w:sz w:val="22"/>
          <w:szCs w:val="22"/>
        </w:rPr>
        <w:t>)</w:t>
      </w:r>
    </w:p>
    <w:p w:rsidR="00736491" w:rsidRPr="00736491" w:rsidRDefault="00736491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5D4B17" w:rsidRDefault="00540771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540771">
        <w:rPr>
          <w:rFonts w:ascii="Arial" w:hAnsi="Arial" w:cs="Arial"/>
          <w:sz w:val="22"/>
          <w:szCs w:val="22"/>
        </w:rPr>
        <w:t>2.</w:t>
      </w:r>
      <w:r w:rsidR="00606553">
        <w:rPr>
          <w:rFonts w:ascii="Arial" w:hAnsi="Arial" w:cs="Arial"/>
          <w:sz w:val="22"/>
          <w:szCs w:val="22"/>
        </w:rPr>
        <w:t>2</w:t>
      </w:r>
      <w:r w:rsidR="00AC5E9F" w:rsidRPr="00540771">
        <w:rPr>
          <w:rFonts w:ascii="Arial" w:hAnsi="Arial" w:cs="Arial"/>
          <w:sz w:val="22"/>
          <w:szCs w:val="22"/>
        </w:rPr>
        <w:t xml:space="preserve">.2 </w:t>
      </w:r>
      <w:r w:rsidR="005D4B17" w:rsidRPr="005D4B17">
        <w:rPr>
          <w:rFonts w:ascii="Arial" w:hAnsi="Arial" w:cs="Arial"/>
          <w:sz w:val="22"/>
          <w:szCs w:val="22"/>
        </w:rPr>
        <w:t>Bedarf</w:t>
      </w:r>
      <w:r w:rsidR="00D75349">
        <w:rPr>
          <w:rFonts w:ascii="Arial" w:hAnsi="Arial" w:cs="Arial"/>
          <w:sz w:val="22"/>
          <w:szCs w:val="22"/>
        </w:rPr>
        <w:t>e und Anwendungspotentiale</w:t>
      </w:r>
      <w:r w:rsidR="005D4B17" w:rsidRPr="005D4B17">
        <w:rPr>
          <w:rFonts w:ascii="Arial" w:hAnsi="Arial" w:cs="Arial"/>
          <w:sz w:val="22"/>
          <w:szCs w:val="22"/>
        </w:rPr>
        <w:t xml:space="preserve"> in der Wirtschaft Nordrhein-Westfalen</w:t>
      </w:r>
      <w:r w:rsidR="00D75349">
        <w:rPr>
          <w:rFonts w:ascii="Arial" w:hAnsi="Arial" w:cs="Arial"/>
          <w:sz w:val="22"/>
          <w:szCs w:val="22"/>
        </w:rPr>
        <w:t>s</w:t>
      </w:r>
      <w:r w:rsidR="005D4B17" w:rsidRPr="005D4B17">
        <w:rPr>
          <w:rFonts w:ascii="Arial" w:hAnsi="Arial" w:cs="Arial"/>
          <w:sz w:val="22"/>
          <w:szCs w:val="22"/>
        </w:rPr>
        <w:t xml:space="preserve"> </w:t>
      </w:r>
    </w:p>
    <w:p w:rsidR="00DC7597" w:rsidRDefault="00993683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993683">
        <w:rPr>
          <w:rFonts w:ascii="Arial" w:hAnsi="Arial" w:cs="Arial"/>
          <w:sz w:val="22"/>
          <w:szCs w:val="22"/>
        </w:rPr>
        <w:t>(</w:t>
      </w:r>
      <w:r w:rsidR="005D4B17">
        <w:rPr>
          <w:rFonts w:ascii="Arial" w:hAnsi="Arial" w:cs="Arial"/>
          <w:sz w:val="22"/>
          <w:szCs w:val="22"/>
        </w:rPr>
        <w:t>Erläutern Sie</w:t>
      </w:r>
      <w:r w:rsidR="005D4B17" w:rsidRPr="005D4B17">
        <w:rPr>
          <w:rFonts w:ascii="Arial" w:hAnsi="Arial" w:cs="Arial"/>
          <w:sz w:val="22"/>
          <w:szCs w:val="22"/>
        </w:rPr>
        <w:t xml:space="preserve"> inwieweit es für </w:t>
      </w:r>
      <w:r w:rsidR="005D4B17">
        <w:rPr>
          <w:rFonts w:ascii="Arial" w:hAnsi="Arial" w:cs="Arial"/>
          <w:sz w:val="22"/>
          <w:szCs w:val="22"/>
        </w:rPr>
        <w:t xml:space="preserve">diese Fragestellungen </w:t>
      </w:r>
      <w:r w:rsidR="005D4B17" w:rsidRPr="005D4B17">
        <w:rPr>
          <w:rFonts w:ascii="Arial" w:hAnsi="Arial" w:cs="Arial"/>
          <w:sz w:val="22"/>
          <w:szCs w:val="22"/>
        </w:rPr>
        <w:t>einen konkreten Bedarf in der Wir</w:t>
      </w:r>
      <w:r w:rsidR="005D4B17" w:rsidRPr="005D4B17">
        <w:rPr>
          <w:rFonts w:ascii="Arial" w:hAnsi="Arial" w:cs="Arial"/>
          <w:sz w:val="22"/>
          <w:szCs w:val="22"/>
        </w:rPr>
        <w:t>t</w:t>
      </w:r>
      <w:r w:rsidR="005D4B17" w:rsidRPr="005D4B17">
        <w:rPr>
          <w:rFonts w:ascii="Arial" w:hAnsi="Arial" w:cs="Arial"/>
          <w:sz w:val="22"/>
          <w:szCs w:val="22"/>
        </w:rPr>
        <w:t>schaft von Nordrhein-Westfalen gibt.</w:t>
      </w:r>
      <w:r w:rsidR="00DC7597">
        <w:rPr>
          <w:rFonts w:ascii="Arial" w:hAnsi="Arial" w:cs="Arial"/>
          <w:sz w:val="22"/>
          <w:szCs w:val="22"/>
        </w:rPr>
        <w:t>)</w:t>
      </w:r>
    </w:p>
    <w:p w:rsidR="00DC7597" w:rsidRDefault="00DC7597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6F4E0E" w:rsidRPr="00540771" w:rsidRDefault="00540771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540771">
        <w:rPr>
          <w:rFonts w:ascii="Arial" w:hAnsi="Arial" w:cs="Arial"/>
          <w:sz w:val="22"/>
          <w:szCs w:val="22"/>
        </w:rPr>
        <w:t>2.</w:t>
      </w:r>
      <w:r w:rsidR="00606553">
        <w:rPr>
          <w:rFonts w:ascii="Arial" w:hAnsi="Arial" w:cs="Arial"/>
          <w:sz w:val="22"/>
          <w:szCs w:val="22"/>
        </w:rPr>
        <w:t>2</w:t>
      </w:r>
      <w:r w:rsidR="0092189A" w:rsidRPr="00540771">
        <w:rPr>
          <w:rFonts w:ascii="Arial" w:hAnsi="Arial" w:cs="Arial"/>
          <w:sz w:val="22"/>
          <w:szCs w:val="22"/>
        </w:rPr>
        <w:t xml:space="preserve">.3 </w:t>
      </w:r>
      <w:r w:rsidR="006F4E0E" w:rsidRPr="00540771">
        <w:rPr>
          <w:rFonts w:ascii="Arial" w:hAnsi="Arial" w:cs="Arial"/>
          <w:sz w:val="22"/>
          <w:szCs w:val="22"/>
        </w:rPr>
        <w:t>Wissens- und Technologietransfer</w:t>
      </w:r>
    </w:p>
    <w:p w:rsidR="00990F25" w:rsidRPr="001E70E4" w:rsidRDefault="0092189A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2189A">
        <w:rPr>
          <w:rFonts w:ascii="Arial" w:hAnsi="Arial" w:cs="Arial"/>
          <w:sz w:val="22"/>
          <w:szCs w:val="22"/>
        </w:rPr>
        <w:t>(</w:t>
      </w:r>
      <w:r w:rsidR="005D4B17">
        <w:rPr>
          <w:rFonts w:ascii="Arial" w:hAnsi="Arial" w:cs="Arial"/>
          <w:sz w:val="22"/>
          <w:szCs w:val="22"/>
        </w:rPr>
        <w:t>Erläutern Sie</w:t>
      </w:r>
      <w:r w:rsidR="005D4B17" w:rsidRPr="005D4B17">
        <w:rPr>
          <w:rFonts w:ascii="Arial" w:hAnsi="Arial" w:cs="Arial"/>
          <w:sz w:val="22"/>
          <w:szCs w:val="22"/>
        </w:rPr>
        <w:t>, wie Prozesse verbessert oder neue Produkte und Verfahren entwickelt we</w:t>
      </w:r>
      <w:r w:rsidR="005D4B17" w:rsidRPr="005D4B17">
        <w:rPr>
          <w:rFonts w:ascii="Arial" w:hAnsi="Arial" w:cs="Arial"/>
          <w:sz w:val="22"/>
          <w:szCs w:val="22"/>
        </w:rPr>
        <w:t>r</w:t>
      </w:r>
      <w:r w:rsidR="005D4B17" w:rsidRPr="005D4B17">
        <w:rPr>
          <w:rFonts w:ascii="Arial" w:hAnsi="Arial" w:cs="Arial"/>
          <w:sz w:val="22"/>
          <w:szCs w:val="22"/>
        </w:rPr>
        <w:t>den sollen</w:t>
      </w:r>
      <w:r w:rsidR="005D4B17">
        <w:rPr>
          <w:rFonts w:ascii="Arial" w:hAnsi="Arial" w:cs="Arial"/>
          <w:sz w:val="22"/>
          <w:szCs w:val="22"/>
        </w:rPr>
        <w:t xml:space="preserve"> und s</w:t>
      </w:r>
      <w:r w:rsidRPr="0092189A">
        <w:rPr>
          <w:rFonts w:ascii="Arial" w:hAnsi="Arial" w:cs="Arial"/>
          <w:sz w:val="22"/>
          <w:szCs w:val="22"/>
        </w:rPr>
        <w:t xml:space="preserve">tellen Sie die </w:t>
      </w:r>
      <w:r>
        <w:rPr>
          <w:rFonts w:ascii="Arial" w:hAnsi="Arial" w:cs="Arial"/>
          <w:sz w:val="22"/>
          <w:szCs w:val="22"/>
        </w:rPr>
        <w:t>Tran</w:t>
      </w:r>
      <w:r w:rsidR="00FB495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fers</w:t>
      </w:r>
      <w:r w:rsidRPr="0092189A">
        <w:rPr>
          <w:rFonts w:ascii="Arial" w:hAnsi="Arial" w:cs="Arial"/>
          <w:sz w:val="22"/>
          <w:szCs w:val="22"/>
        </w:rPr>
        <w:t>trategie und die damit verbundenen Maßnahmen dar.</w:t>
      </w:r>
      <w:r>
        <w:rPr>
          <w:rFonts w:ascii="Arial" w:hAnsi="Arial" w:cs="Arial"/>
          <w:sz w:val="22"/>
          <w:szCs w:val="22"/>
        </w:rPr>
        <w:t xml:space="preserve"> Erläutern Sie inwieweit </w:t>
      </w:r>
      <w:r w:rsidR="00990F25" w:rsidRPr="001E70E4">
        <w:rPr>
          <w:rFonts w:ascii="Arial" w:hAnsi="Arial" w:cs="Arial"/>
          <w:sz w:val="22"/>
          <w:szCs w:val="22"/>
        </w:rPr>
        <w:t>vorhandene Erfahrungen und Kompetenzen genutzt</w:t>
      </w:r>
      <w:r>
        <w:rPr>
          <w:rFonts w:ascii="Arial" w:hAnsi="Arial" w:cs="Arial"/>
          <w:sz w:val="22"/>
          <w:szCs w:val="22"/>
        </w:rPr>
        <w:t xml:space="preserve"> werden</w:t>
      </w:r>
      <w:r w:rsidR="0063713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</w:p>
    <w:p w:rsidR="006A1A0B" w:rsidRDefault="006A1A0B" w:rsidP="006A1A0B">
      <w:pPr>
        <w:spacing w:line="360" w:lineRule="auto"/>
        <w:rPr>
          <w:rFonts w:ascii="Arial" w:eastAsia="Batang" w:hAnsi="Arial"/>
          <w:b/>
          <w:noProof/>
          <w:sz w:val="22"/>
          <w:szCs w:val="22"/>
          <w:lang w:eastAsia="ko-KR"/>
        </w:rPr>
      </w:pPr>
    </w:p>
    <w:p w:rsidR="006A1A0B" w:rsidRDefault="006A1A0B" w:rsidP="006A1A0B">
      <w:pPr>
        <w:spacing w:line="360" w:lineRule="auto"/>
        <w:rPr>
          <w:rFonts w:ascii="Arial" w:eastAsia="Batang" w:hAnsi="Arial"/>
          <w:b/>
          <w:noProof/>
          <w:sz w:val="22"/>
          <w:szCs w:val="22"/>
          <w:lang w:eastAsia="ko-KR"/>
        </w:rPr>
      </w:pPr>
    </w:p>
    <w:p w:rsidR="00E94DFB" w:rsidRPr="006D2201" w:rsidRDefault="006D2201" w:rsidP="006A1A0B">
      <w:pPr>
        <w:spacing w:line="360" w:lineRule="auto"/>
        <w:rPr>
          <w:rFonts w:ascii="Arial" w:eastAsia="Batang" w:hAnsi="Arial"/>
          <w:b/>
          <w:noProof/>
          <w:sz w:val="22"/>
          <w:szCs w:val="22"/>
          <w:lang w:eastAsia="ko-KR"/>
        </w:rPr>
      </w:pPr>
      <w:r w:rsidRPr="006D2201">
        <w:rPr>
          <w:rFonts w:ascii="Arial" w:eastAsia="Batang" w:hAnsi="Arial"/>
          <w:b/>
          <w:noProof/>
          <w:sz w:val="22"/>
          <w:szCs w:val="22"/>
          <w:lang w:eastAsia="ko-KR"/>
        </w:rPr>
        <w:t>2.</w:t>
      </w:r>
      <w:r w:rsidR="009802DF">
        <w:rPr>
          <w:rFonts w:ascii="Arial" w:eastAsia="Batang" w:hAnsi="Arial"/>
          <w:b/>
          <w:noProof/>
          <w:sz w:val="22"/>
          <w:szCs w:val="22"/>
          <w:lang w:eastAsia="ko-KR"/>
        </w:rPr>
        <w:t>3</w:t>
      </w:r>
      <w:r w:rsidR="00785976" w:rsidRPr="006D2201">
        <w:rPr>
          <w:rFonts w:ascii="Arial" w:eastAsia="Batang" w:hAnsi="Arial"/>
          <w:b/>
          <w:noProof/>
          <w:sz w:val="22"/>
          <w:szCs w:val="22"/>
          <w:lang w:eastAsia="ko-KR"/>
        </w:rPr>
        <w:t xml:space="preserve"> </w:t>
      </w:r>
      <w:r w:rsidR="00E94DFB" w:rsidRPr="006D2201">
        <w:rPr>
          <w:rFonts w:ascii="Arial" w:eastAsia="Batang" w:hAnsi="Arial"/>
          <w:b/>
          <w:noProof/>
          <w:sz w:val="22"/>
          <w:szCs w:val="22"/>
          <w:lang w:eastAsia="ko-KR"/>
        </w:rPr>
        <w:t>Relevanz für die wirtschaftliche Entwicklung des Landes</w:t>
      </w:r>
    </w:p>
    <w:p w:rsidR="009802DF" w:rsidRDefault="00607285" w:rsidP="006A1A0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9802DF">
        <w:rPr>
          <w:rFonts w:ascii="Arial" w:hAnsi="Arial" w:cs="Arial"/>
          <w:sz w:val="22"/>
          <w:szCs w:val="22"/>
        </w:rPr>
        <w:t xml:space="preserve">Legen Sie dar, </w:t>
      </w:r>
      <w:r w:rsidR="009802DF" w:rsidRPr="009802DF">
        <w:rPr>
          <w:rFonts w:ascii="Arial" w:hAnsi="Arial" w:cs="Arial"/>
          <w:sz w:val="22"/>
          <w:szCs w:val="22"/>
        </w:rPr>
        <w:t>welche Hebelwirkung die angestrebten Problemlösungen für die Wirtschaft</w:t>
      </w:r>
      <w:r w:rsidR="009802DF" w:rsidRPr="009802DF">
        <w:rPr>
          <w:rFonts w:ascii="Arial" w:hAnsi="Arial" w:cs="Arial"/>
          <w:sz w:val="22"/>
          <w:szCs w:val="22"/>
        </w:rPr>
        <w:t>s</w:t>
      </w:r>
      <w:r w:rsidR="009802DF" w:rsidRPr="009802DF">
        <w:rPr>
          <w:rFonts w:ascii="Arial" w:hAnsi="Arial" w:cs="Arial"/>
          <w:sz w:val="22"/>
          <w:szCs w:val="22"/>
        </w:rPr>
        <w:t>entwicklung von NRW haben. Indikatoren hierfür können beispielsweise die Anzahl der nut</w:t>
      </w:r>
      <w:r w:rsidR="009802DF" w:rsidRPr="009802DF">
        <w:rPr>
          <w:rFonts w:ascii="Arial" w:hAnsi="Arial" w:cs="Arial"/>
          <w:sz w:val="22"/>
          <w:szCs w:val="22"/>
        </w:rPr>
        <w:t>z</w:t>
      </w:r>
      <w:r w:rsidR="009802DF" w:rsidRPr="009802DF">
        <w:rPr>
          <w:rFonts w:ascii="Arial" w:hAnsi="Arial" w:cs="Arial"/>
          <w:sz w:val="22"/>
          <w:szCs w:val="22"/>
        </w:rPr>
        <w:t>nießenden Unternehmen oder der neu entstehenden bzw. gesicherten Arbeitsplätze sein. Ebenso ist es aber auch möglich, die Relevanz für die Wirtschaftsentwicklung anhand and</w:t>
      </w:r>
      <w:r w:rsidR="009802DF" w:rsidRPr="009802DF">
        <w:rPr>
          <w:rFonts w:ascii="Arial" w:hAnsi="Arial" w:cs="Arial"/>
          <w:sz w:val="22"/>
          <w:szCs w:val="22"/>
        </w:rPr>
        <w:t>e</w:t>
      </w:r>
      <w:r w:rsidR="009802DF" w:rsidRPr="009802DF">
        <w:rPr>
          <w:rFonts w:ascii="Arial" w:hAnsi="Arial" w:cs="Arial"/>
          <w:sz w:val="22"/>
          <w:szCs w:val="22"/>
        </w:rPr>
        <w:t>rer hierfür geeigneter Kennzahlen oder Indikatoren zu verdeutlichen.</w:t>
      </w:r>
      <w:r w:rsidR="0091665C">
        <w:rPr>
          <w:rFonts w:ascii="Arial" w:hAnsi="Arial" w:cs="Arial"/>
          <w:sz w:val="22"/>
          <w:szCs w:val="22"/>
        </w:rPr>
        <w:t xml:space="preserve"> Bestimmte Indikatoren sind in jedem Fall in der folgenden Tabelle darzustellen.</w:t>
      </w:r>
      <w:r w:rsidR="003F614B">
        <w:rPr>
          <w:rFonts w:ascii="Arial" w:hAnsi="Arial" w:cs="Arial"/>
          <w:sz w:val="22"/>
          <w:szCs w:val="22"/>
        </w:rPr>
        <w:t>)</w:t>
      </w:r>
    </w:p>
    <w:p w:rsidR="0091665C" w:rsidRDefault="0091665C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522" w:type="dxa"/>
        <w:tblLook w:val="04A0" w:firstRow="1" w:lastRow="0" w:firstColumn="1" w:lastColumn="0" w:noHBand="0" w:noVBand="1"/>
      </w:tblPr>
      <w:tblGrid>
        <w:gridCol w:w="5920"/>
        <w:gridCol w:w="709"/>
        <w:gridCol w:w="709"/>
        <w:gridCol w:w="708"/>
        <w:gridCol w:w="709"/>
        <w:gridCol w:w="767"/>
      </w:tblGrid>
      <w:tr w:rsidR="0091665C" w:rsidTr="00D27B83">
        <w:tc>
          <w:tcPr>
            <w:tcW w:w="9522" w:type="dxa"/>
            <w:gridSpan w:val="6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Voraussichtlicher Beitrag zu den Outputindikatoren</w:t>
            </w:r>
          </w:p>
        </w:tc>
      </w:tr>
      <w:tr w:rsidR="0091665C" w:rsidTr="00D27B83">
        <w:tc>
          <w:tcPr>
            <w:tcW w:w="5920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Indikator</w:t>
            </w:r>
          </w:p>
        </w:tc>
        <w:tc>
          <w:tcPr>
            <w:tcW w:w="709" w:type="dxa"/>
          </w:tcPr>
          <w:p w:rsidR="0091665C" w:rsidRDefault="0066254F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</w:t>
            </w:r>
            <w:r w:rsidR="00C7799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C7799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C77993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C77993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67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C7799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91665C" w:rsidTr="00D27B83">
        <w:tc>
          <w:tcPr>
            <w:tcW w:w="5920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27B83">
              <w:rPr>
                <w:rFonts w:ascii="Arial" w:hAnsi="Arial" w:cs="Arial"/>
                <w:sz w:val="22"/>
                <w:szCs w:val="22"/>
              </w:rPr>
              <w:t>Anzahl der Wissenschaftler, die in der</w:t>
            </w:r>
            <w:r w:rsidR="0073633E">
              <w:rPr>
                <w:rFonts w:ascii="Arial" w:hAnsi="Arial" w:cs="Arial"/>
                <w:sz w:val="22"/>
                <w:szCs w:val="22"/>
              </w:rPr>
              <w:t>(den)</w:t>
            </w:r>
            <w:r w:rsidRPr="00D27B83">
              <w:rPr>
                <w:rFonts w:ascii="Arial" w:hAnsi="Arial" w:cs="Arial"/>
                <w:sz w:val="22"/>
                <w:szCs w:val="22"/>
              </w:rPr>
              <w:t xml:space="preserve"> verbesserte</w:t>
            </w:r>
            <w:r w:rsidR="0073633E">
              <w:rPr>
                <w:rFonts w:ascii="Arial" w:hAnsi="Arial" w:cs="Arial"/>
                <w:sz w:val="22"/>
                <w:szCs w:val="22"/>
              </w:rPr>
              <w:t>(</w:t>
            </w:r>
            <w:r w:rsidRPr="00D27B83">
              <w:rPr>
                <w:rFonts w:ascii="Arial" w:hAnsi="Arial" w:cs="Arial"/>
                <w:sz w:val="22"/>
                <w:szCs w:val="22"/>
              </w:rPr>
              <w:t>n</w:t>
            </w:r>
            <w:r w:rsidR="0073633E">
              <w:rPr>
                <w:rFonts w:ascii="Arial" w:hAnsi="Arial" w:cs="Arial"/>
                <w:sz w:val="22"/>
                <w:szCs w:val="22"/>
              </w:rPr>
              <w:t>)</w:t>
            </w:r>
            <w:r w:rsidRPr="00D27B83">
              <w:rPr>
                <w:rFonts w:ascii="Arial" w:hAnsi="Arial" w:cs="Arial"/>
                <w:sz w:val="22"/>
                <w:szCs w:val="22"/>
              </w:rPr>
              <w:t xml:space="preserve"> Forschungsinfrastruktur</w:t>
            </w:r>
            <w:r w:rsidR="0073633E">
              <w:rPr>
                <w:rFonts w:ascii="Arial" w:hAnsi="Arial" w:cs="Arial"/>
                <w:sz w:val="22"/>
                <w:szCs w:val="22"/>
              </w:rPr>
              <w:t>(</w:t>
            </w:r>
            <w:r w:rsidRPr="00D27B83">
              <w:rPr>
                <w:rFonts w:ascii="Arial" w:hAnsi="Arial" w:cs="Arial"/>
                <w:sz w:val="22"/>
                <w:szCs w:val="22"/>
              </w:rPr>
              <w:t>en</w:t>
            </w:r>
            <w:r w:rsidR="0073633E">
              <w:rPr>
                <w:rFonts w:ascii="Arial" w:hAnsi="Arial" w:cs="Arial"/>
                <w:sz w:val="22"/>
                <w:szCs w:val="22"/>
              </w:rPr>
              <w:t>)</w:t>
            </w:r>
            <w:r w:rsidRPr="00D27B83">
              <w:rPr>
                <w:rFonts w:ascii="Arial" w:hAnsi="Arial" w:cs="Arial"/>
                <w:sz w:val="22"/>
                <w:szCs w:val="22"/>
              </w:rPr>
              <w:t xml:space="preserve"> arbeiten </w:t>
            </w:r>
            <w:r w:rsidR="00381B38">
              <w:rPr>
                <w:rFonts w:ascii="Arial" w:hAnsi="Arial" w:cs="Arial"/>
                <w:sz w:val="22"/>
                <w:szCs w:val="22"/>
              </w:rPr>
              <w:t>(VZÄ)</w:t>
            </w: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65C" w:rsidTr="00D27B83">
        <w:tc>
          <w:tcPr>
            <w:tcW w:w="5920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1665C">
              <w:rPr>
                <w:rFonts w:ascii="Arial" w:hAnsi="Arial" w:cs="Arial"/>
                <w:sz w:val="22"/>
                <w:szCs w:val="22"/>
              </w:rPr>
              <w:t xml:space="preserve">Anzahl der neuen Wissenschaftler in </w:t>
            </w:r>
            <w:r w:rsidR="00391ACF">
              <w:rPr>
                <w:rFonts w:ascii="Arial" w:hAnsi="Arial" w:cs="Arial"/>
                <w:sz w:val="22"/>
                <w:szCs w:val="22"/>
              </w:rPr>
              <w:t>der (</w:t>
            </w:r>
            <w:r w:rsidRPr="0091665C">
              <w:rPr>
                <w:rFonts w:ascii="Arial" w:hAnsi="Arial" w:cs="Arial"/>
                <w:sz w:val="22"/>
                <w:szCs w:val="22"/>
              </w:rPr>
              <w:t>den</w:t>
            </w:r>
            <w:r w:rsidR="00391ACF">
              <w:rPr>
                <w:rFonts w:ascii="Arial" w:hAnsi="Arial" w:cs="Arial"/>
                <w:sz w:val="22"/>
                <w:szCs w:val="22"/>
              </w:rPr>
              <w:t>)</w:t>
            </w:r>
            <w:r w:rsidRPr="0091665C">
              <w:rPr>
                <w:rFonts w:ascii="Arial" w:hAnsi="Arial" w:cs="Arial"/>
                <w:sz w:val="22"/>
                <w:szCs w:val="22"/>
              </w:rPr>
              <w:t xml:space="preserve"> unterstüt</w:t>
            </w:r>
            <w:r w:rsidRPr="0091665C">
              <w:rPr>
                <w:rFonts w:ascii="Arial" w:hAnsi="Arial" w:cs="Arial"/>
                <w:sz w:val="22"/>
                <w:szCs w:val="22"/>
              </w:rPr>
              <w:t>z</w:t>
            </w:r>
            <w:r w:rsidRPr="0091665C">
              <w:rPr>
                <w:rFonts w:ascii="Arial" w:hAnsi="Arial" w:cs="Arial"/>
                <w:sz w:val="22"/>
                <w:szCs w:val="22"/>
              </w:rPr>
              <w:t>ten Einrichtung</w:t>
            </w:r>
            <w:r w:rsidR="00391ACF">
              <w:rPr>
                <w:rFonts w:ascii="Arial" w:hAnsi="Arial" w:cs="Arial"/>
                <w:sz w:val="22"/>
                <w:szCs w:val="22"/>
              </w:rPr>
              <w:t>(</w:t>
            </w:r>
            <w:r w:rsidRPr="0091665C">
              <w:rPr>
                <w:rFonts w:ascii="Arial" w:hAnsi="Arial" w:cs="Arial"/>
                <w:sz w:val="22"/>
                <w:szCs w:val="22"/>
              </w:rPr>
              <w:t>en</w:t>
            </w:r>
            <w:r w:rsidR="00391ACF">
              <w:rPr>
                <w:rFonts w:ascii="Arial" w:hAnsi="Arial" w:cs="Arial"/>
                <w:sz w:val="22"/>
                <w:szCs w:val="22"/>
              </w:rPr>
              <w:t>)</w:t>
            </w:r>
            <w:r w:rsidR="00381B38">
              <w:rPr>
                <w:rFonts w:ascii="Arial" w:hAnsi="Arial" w:cs="Arial"/>
                <w:sz w:val="22"/>
                <w:szCs w:val="22"/>
              </w:rPr>
              <w:t xml:space="preserve"> (VZÄ)</w:t>
            </w: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65C" w:rsidTr="00D27B83">
        <w:tc>
          <w:tcPr>
            <w:tcW w:w="5920" w:type="dxa"/>
          </w:tcPr>
          <w:p w:rsidR="0091665C" w:rsidRDefault="00381B38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27B83">
              <w:rPr>
                <w:rFonts w:ascii="Arial" w:hAnsi="Arial" w:cs="Arial"/>
                <w:sz w:val="22"/>
                <w:szCs w:val="22"/>
              </w:rPr>
              <w:t xml:space="preserve">Anzahl der Unternehmen, die mit </w:t>
            </w:r>
            <w:r w:rsidR="006B0ADE">
              <w:rPr>
                <w:rFonts w:ascii="Arial" w:hAnsi="Arial" w:cs="Arial"/>
                <w:sz w:val="22"/>
                <w:szCs w:val="22"/>
              </w:rPr>
              <w:t>der (</w:t>
            </w:r>
            <w:r w:rsidRPr="00D27B83">
              <w:rPr>
                <w:rFonts w:ascii="Arial" w:hAnsi="Arial" w:cs="Arial"/>
                <w:sz w:val="22"/>
                <w:szCs w:val="22"/>
              </w:rPr>
              <w:t>den</w:t>
            </w:r>
            <w:r w:rsidR="006B0ADE">
              <w:rPr>
                <w:rFonts w:ascii="Arial" w:hAnsi="Arial" w:cs="Arial"/>
                <w:sz w:val="22"/>
                <w:szCs w:val="22"/>
              </w:rPr>
              <w:t>)</w:t>
            </w:r>
            <w:r w:rsidRPr="00D27B83">
              <w:rPr>
                <w:rFonts w:ascii="Arial" w:hAnsi="Arial" w:cs="Arial"/>
                <w:sz w:val="22"/>
                <w:szCs w:val="22"/>
              </w:rPr>
              <w:t xml:space="preserve"> unterstützten Forschungseinrichtung</w:t>
            </w:r>
            <w:r w:rsidR="006B0ADE">
              <w:rPr>
                <w:rFonts w:ascii="Arial" w:hAnsi="Arial" w:cs="Arial"/>
                <w:sz w:val="22"/>
                <w:szCs w:val="22"/>
              </w:rPr>
              <w:t>(</w:t>
            </w:r>
            <w:r w:rsidRPr="00D27B83">
              <w:rPr>
                <w:rFonts w:ascii="Arial" w:hAnsi="Arial" w:cs="Arial"/>
                <w:sz w:val="22"/>
                <w:szCs w:val="22"/>
              </w:rPr>
              <w:t>en</w:t>
            </w:r>
            <w:r w:rsidR="006B0ADE">
              <w:rPr>
                <w:rFonts w:ascii="Arial" w:hAnsi="Arial" w:cs="Arial"/>
                <w:sz w:val="22"/>
                <w:szCs w:val="22"/>
              </w:rPr>
              <w:t>)</w:t>
            </w:r>
            <w:r w:rsidRPr="00D27B83">
              <w:rPr>
                <w:rFonts w:ascii="Arial" w:hAnsi="Arial" w:cs="Arial"/>
                <w:sz w:val="22"/>
                <w:szCs w:val="22"/>
              </w:rPr>
              <w:t xml:space="preserve"> kooperieren</w:t>
            </w: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:rsidR="0091665C" w:rsidRDefault="0091665C" w:rsidP="006A1A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1665C" w:rsidRDefault="0091665C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9802DF" w:rsidRDefault="009802DF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E94DFB" w:rsidRDefault="00DB037C" w:rsidP="006A1A0B">
      <w:pPr>
        <w:spacing w:line="360" w:lineRule="auto"/>
        <w:rPr>
          <w:rFonts w:ascii="Arial" w:eastAsia="Batang" w:hAnsi="Arial"/>
          <w:b/>
          <w:noProof/>
          <w:sz w:val="22"/>
          <w:szCs w:val="22"/>
          <w:lang w:eastAsia="ko-KR"/>
        </w:rPr>
      </w:pPr>
      <w:r w:rsidRPr="00DB037C">
        <w:rPr>
          <w:rFonts w:ascii="Arial" w:eastAsia="Batang" w:hAnsi="Arial"/>
          <w:b/>
          <w:noProof/>
          <w:sz w:val="22"/>
          <w:szCs w:val="22"/>
          <w:lang w:eastAsia="ko-KR"/>
        </w:rPr>
        <w:t>2.</w:t>
      </w:r>
      <w:r w:rsidR="00C567B0">
        <w:rPr>
          <w:rFonts w:ascii="Arial" w:eastAsia="Batang" w:hAnsi="Arial"/>
          <w:b/>
          <w:noProof/>
          <w:sz w:val="22"/>
          <w:szCs w:val="22"/>
          <w:lang w:eastAsia="ko-KR"/>
        </w:rPr>
        <w:t>4</w:t>
      </w:r>
      <w:r w:rsidR="00785976" w:rsidRPr="00DB037C">
        <w:rPr>
          <w:rFonts w:ascii="Arial" w:eastAsia="Batang" w:hAnsi="Arial"/>
          <w:b/>
          <w:noProof/>
          <w:sz w:val="22"/>
          <w:szCs w:val="22"/>
          <w:lang w:eastAsia="ko-KR"/>
        </w:rPr>
        <w:t xml:space="preserve"> </w:t>
      </w:r>
      <w:r w:rsidR="00E94DFB" w:rsidRPr="00DB037C">
        <w:rPr>
          <w:rFonts w:ascii="Arial" w:eastAsia="Batang" w:hAnsi="Arial"/>
          <w:b/>
          <w:noProof/>
          <w:sz w:val="22"/>
          <w:szCs w:val="22"/>
          <w:lang w:eastAsia="ko-KR"/>
        </w:rPr>
        <w:t>Kooperation mit Unternehmen, insbesondere kleinen und mittleren Unternehmen</w:t>
      </w:r>
    </w:p>
    <w:p w:rsidR="00C93B6B" w:rsidRDefault="00C93B6B" w:rsidP="006A1A0B">
      <w:pPr>
        <w:spacing w:line="360" w:lineRule="auto"/>
        <w:rPr>
          <w:rFonts w:ascii="Arial" w:eastAsia="Batang" w:hAnsi="Arial"/>
          <w:b/>
          <w:noProof/>
          <w:sz w:val="22"/>
          <w:szCs w:val="22"/>
          <w:lang w:eastAsia="ko-KR"/>
        </w:rPr>
      </w:pPr>
    </w:p>
    <w:p w:rsidR="006525F6" w:rsidRDefault="006525F6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>2.</w:t>
      </w:r>
      <w:r w:rsidR="00C567B0">
        <w:rPr>
          <w:rFonts w:ascii="Arial" w:eastAsia="Batang" w:hAnsi="Arial"/>
          <w:noProof/>
          <w:sz w:val="22"/>
          <w:szCs w:val="22"/>
          <w:lang w:eastAsia="ko-KR"/>
        </w:rPr>
        <w:t>4</w:t>
      </w:r>
      <w:r>
        <w:rPr>
          <w:rFonts w:ascii="Arial" w:eastAsia="Batang" w:hAnsi="Arial"/>
          <w:noProof/>
          <w:sz w:val="22"/>
          <w:szCs w:val="22"/>
          <w:lang w:eastAsia="ko-KR"/>
        </w:rPr>
        <w:t>.1 Kooperation mit Unternehmen</w:t>
      </w:r>
    </w:p>
    <w:p w:rsidR="006525F6" w:rsidRDefault="006525F6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 xml:space="preserve">(Nennen Sie beteiligte Unternehmen und </w:t>
      </w:r>
      <w:r w:rsidR="00E52DF1">
        <w:rPr>
          <w:rFonts w:ascii="Arial" w:eastAsia="Batang" w:hAnsi="Arial"/>
          <w:noProof/>
          <w:sz w:val="22"/>
          <w:szCs w:val="22"/>
          <w:lang w:eastAsia="ko-KR"/>
        </w:rPr>
        <w:t>geben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Sie </w:t>
      </w:r>
      <w:r w:rsidR="00E52DF1">
        <w:rPr>
          <w:rFonts w:ascii="Arial" w:eastAsia="Batang" w:hAnsi="Arial"/>
          <w:noProof/>
          <w:sz w:val="22"/>
          <w:szCs w:val="22"/>
          <w:lang w:eastAsia="ko-KR"/>
        </w:rPr>
        <w:t>an,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welche davon der EU-Definition ein</w:t>
      </w:r>
      <w:r w:rsidR="00D34DAC">
        <w:rPr>
          <w:rFonts w:ascii="Arial" w:eastAsia="Batang" w:hAnsi="Arial"/>
          <w:noProof/>
          <w:sz w:val="22"/>
          <w:szCs w:val="22"/>
          <w:lang w:eastAsia="ko-KR"/>
        </w:rPr>
        <w:t>e</w:t>
      </w:r>
      <w:r>
        <w:rPr>
          <w:rFonts w:ascii="Arial" w:eastAsia="Batang" w:hAnsi="Arial"/>
          <w:noProof/>
          <w:sz w:val="22"/>
          <w:szCs w:val="22"/>
          <w:lang w:eastAsia="ko-KR"/>
        </w:rPr>
        <w:t>s KMUs</w:t>
      </w:r>
      <w:r w:rsidR="00BC6D15">
        <w:rPr>
          <w:rStyle w:val="Funotenzeichen"/>
          <w:rFonts w:ascii="Arial" w:eastAsia="Batang" w:hAnsi="Arial"/>
          <w:noProof/>
          <w:sz w:val="22"/>
          <w:szCs w:val="22"/>
          <w:lang w:eastAsia="ko-KR"/>
        </w:rPr>
        <w:footnoteReference w:id="2"/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entsprechen. Stellen Sie dar, in welcher Form die Unternehmen in das Gesamtkonzept der </w:t>
      </w:r>
      <w:r w:rsidR="005E356C">
        <w:rPr>
          <w:rFonts w:ascii="Arial" w:eastAsia="Batang" w:hAnsi="Arial"/>
          <w:noProof/>
          <w:sz w:val="22"/>
          <w:szCs w:val="22"/>
          <w:lang w:eastAsia="ko-KR"/>
        </w:rPr>
        <w:t>Forschungsinfrastruktur/Forschungskapazität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eingebunden sind.</w:t>
      </w:r>
      <w:r w:rsidR="0043742D">
        <w:rPr>
          <w:rFonts w:ascii="Arial" w:eastAsia="Batang" w:hAnsi="Arial"/>
          <w:noProof/>
          <w:sz w:val="22"/>
          <w:szCs w:val="22"/>
          <w:lang w:eastAsia="ko-KR"/>
        </w:rPr>
        <w:t xml:space="preserve"> Stellen </w:t>
      </w:r>
      <w:r w:rsidR="0043742D">
        <w:rPr>
          <w:rFonts w:ascii="Arial" w:eastAsia="Batang" w:hAnsi="Arial"/>
          <w:noProof/>
          <w:sz w:val="22"/>
          <w:szCs w:val="22"/>
          <w:lang w:eastAsia="ko-KR"/>
        </w:rPr>
        <w:lastRenderedPageBreak/>
        <w:t xml:space="preserve">Sie dar, in welcher Form ein regelmäßiger Asutausch </w:t>
      </w:r>
      <w:r w:rsidR="0043742D" w:rsidRPr="0043742D">
        <w:rPr>
          <w:rFonts w:ascii="Arial" w:eastAsia="Batang" w:hAnsi="Arial"/>
          <w:noProof/>
          <w:sz w:val="22"/>
          <w:szCs w:val="22"/>
          <w:lang w:eastAsia="ko-KR"/>
        </w:rPr>
        <w:t>zwischen Unternehmen und Betreibern der Forschungsinfrastruktur/Forschungskapazität</w:t>
      </w:r>
      <w:r w:rsidR="0043742D">
        <w:rPr>
          <w:rFonts w:ascii="Arial" w:eastAsia="Batang" w:hAnsi="Arial"/>
          <w:noProof/>
          <w:sz w:val="22"/>
          <w:szCs w:val="22"/>
          <w:lang w:eastAsia="ko-KR"/>
        </w:rPr>
        <w:t xml:space="preserve"> </w:t>
      </w:r>
      <w:r w:rsidR="00B3368E">
        <w:rPr>
          <w:rFonts w:ascii="Arial" w:eastAsia="Batang" w:hAnsi="Arial"/>
          <w:noProof/>
          <w:sz w:val="22"/>
          <w:szCs w:val="22"/>
          <w:lang w:eastAsia="ko-KR"/>
        </w:rPr>
        <w:t>über</w:t>
      </w:r>
      <w:r w:rsidR="0043742D">
        <w:rPr>
          <w:rFonts w:ascii="Arial" w:eastAsia="Batang" w:hAnsi="Arial"/>
          <w:noProof/>
          <w:sz w:val="22"/>
          <w:szCs w:val="22"/>
          <w:lang w:eastAsia="ko-KR"/>
        </w:rPr>
        <w:t xml:space="preserve"> de</w:t>
      </w:r>
      <w:r w:rsidR="00B3368E">
        <w:rPr>
          <w:rFonts w:ascii="Arial" w:eastAsia="Batang" w:hAnsi="Arial"/>
          <w:noProof/>
          <w:sz w:val="22"/>
          <w:szCs w:val="22"/>
          <w:lang w:eastAsia="ko-KR"/>
        </w:rPr>
        <w:t>n</w:t>
      </w:r>
      <w:r w:rsidR="0043742D">
        <w:rPr>
          <w:rFonts w:ascii="Arial" w:eastAsia="Batang" w:hAnsi="Arial"/>
          <w:noProof/>
          <w:sz w:val="22"/>
          <w:szCs w:val="22"/>
          <w:lang w:eastAsia="ko-KR"/>
        </w:rPr>
        <w:t xml:space="preserve"> Bedarf der Unternehmen sichergestellt wird.</w:t>
      </w:r>
      <w:r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p w:rsidR="00AF4A97" w:rsidRDefault="00AF4A97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</w:p>
    <w:p w:rsidR="00AF4A97" w:rsidRDefault="00AF4A97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>2.</w:t>
      </w:r>
      <w:r w:rsidR="00C567B0">
        <w:rPr>
          <w:rFonts w:ascii="Arial" w:eastAsia="Batang" w:hAnsi="Arial"/>
          <w:noProof/>
          <w:sz w:val="22"/>
          <w:szCs w:val="22"/>
          <w:lang w:eastAsia="ko-KR"/>
        </w:rPr>
        <w:t>4</w:t>
      </w:r>
      <w:r>
        <w:rPr>
          <w:rFonts w:ascii="Arial" w:eastAsia="Batang" w:hAnsi="Arial"/>
          <w:noProof/>
          <w:sz w:val="22"/>
          <w:szCs w:val="22"/>
          <w:lang w:eastAsia="ko-KR"/>
        </w:rPr>
        <w:t>.</w:t>
      </w:r>
      <w:r w:rsidR="00720EF7">
        <w:rPr>
          <w:rFonts w:ascii="Arial" w:eastAsia="Batang" w:hAnsi="Arial"/>
          <w:noProof/>
          <w:sz w:val="22"/>
          <w:szCs w:val="22"/>
          <w:lang w:eastAsia="ko-KR"/>
        </w:rPr>
        <w:t>2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</w:t>
      </w:r>
      <w:r w:rsidR="00720EF7">
        <w:rPr>
          <w:rFonts w:ascii="Arial" w:eastAsia="Batang" w:hAnsi="Arial"/>
          <w:noProof/>
          <w:sz w:val="22"/>
          <w:szCs w:val="22"/>
          <w:lang w:eastAsia="ko-KR"/>
        </w:rPr>
        <w:t>Anreiz für die Beteiligung von Unternehmen</w:t>
      </w:r>
    </w:p>
    <w:p w:rsidR="00720EF7" w:rsidRPr="006525F6" w:rsidRDefault="00720EF7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 xml:space="preserve">(Stellen Sie dar, wie die Attraktivität zur Beteiligung von Unternehmen erhöht werden soll. Erläutern Sie ggf. </w:t>
      </w:r>
      <w:r w:rsidR="009B08FD">
        <w:rPr>
          <w:rFonts w:ascii="Arial" w:eastAsia="Batang" w:hAnsi="Arial"/>
          <w:noProof/>
          <w:sz w:val="22"/>
          <w:szCs w:val="22"/>
          <w:lang w:eastAsia="ko-KR"/>
        </w:rPr>
        <w:t>be</w:t>
      </w:r>
      <w:r w:rsidR="002C769A">
        <w:rPr>
          <w:rFonts w:ascii="Arial" w:eastAsia="Batang" w:hAnsi="Arial"/>
          <w:noProof/>
          <w:sz w:val="22"/>
          <w:szCs w:val="22"/>
          <w:lang w:eastAsia="ko-KR"/>
        </w:rPr>
        <w:t>s</w:t>
      </w:r>
      <w:r w:rsidR="009B08FD">
        <w:rPr>
          <w:rFonts w:ascii="Arial" w:eastAsia="Batang" w:hAnsi="Arial"/>
          <w:noProof/>
          <w:sz w:val="22"/>
          <w:szCs w:val="22"/>
          <w:lang w:eastAsia="ko-KR"/>
        </w:rPr>
        <w:t xml:space="preserve">ondere </w:t>
      </w:r>
      <w:r w:rsidR="005C1232" w:rsidRPr="006525F6">
        <w:rPr>
          <w:rFonts w:ascii="Arial" w:eastAsia="Batang" w:hAnsi="Arial"/>
          <w:noProof/>
          <w:sz w:val="22"/>
          <w:szCs w:val="22"/>
          <w:lang w:eastAsia="ko-KR"/>
        </w:rPr>
        <w:t>Dienstleistunge</w:t>
      </w:r>
      <w:r w:rsidR="00CB78AF">
        <w:rPr>
          <w:rFonts w:ascii="Arial" w:eastAsia="Batang" w:hAnsi="Arial"/>
          <w:noProof/>
          <w:sz w:val="22"/>
          <w:szCs w:val="22"/>
          <w:lang w:eastAsia="ko-KR"/>
        </w:rPr>
        <w:t>n</w:t>
      </w:r>
      <w:r w:rsidR="009B08FD">
        <w:rPr>
          <w:rFonts w:ascii="Arial" w:eastAsia="Batang" w:hAnsi="Arial"/>
          <w:noProof/>
          <w:sz w:val="22"/>
          <w:szCs w:val="22"/>
          <w:lang w:eastAsia="ko-KR"/>
        </w:rPr>
        <w:t xml:space="preserve"> und</w:t>
      </w:r>
      <w:r w:rsidR="005C1232" w:rsidRPr="006525F6">
        <w:rPr>
          <w:rFonts w:ascii="Arial" w:eastAsia="Batang" w:hAnsi="Arial"/>
          <w:noProof/>
          <w:sz w:val="22"/>
          <w:szCs w:val="22"/>
          <w:lang w:eastAsia="ko-KR"/>
        </w:rPr>
        <w:t xml:space="preserve"> Services</w:t>
      </w:r>
      <w:r w:rsidR="00BF73E1">
        <w:rPr>
          <w:rFonts w:ascii="Arial" w:eastAsia="Batang" w:hAnsi="Arial"/>
          <w:noProof/>
          <w:sz w:val="22"/>
          <w:szCs w:val="22"/>
          <w:lang w:eastAsia="ko-KR"/>
        </w:rPr>
        <w:t>,</w:t>
      </w:r>
      <w:r w:rsidR="005C1232" w:rsidRPr="006525F6">
        <w:rPr>
          <w:rFonts w:ascii="Arial" w:eastAsia="Batang" w:hAnsi="Arial"/>
          <w:noProof/>
          <w:sz w:val="22"/>
          <w:szCs w:val="22"/>
          <w:lang w:eastAsia="ko-KR"/>
        </w:rPr>
        <w:t xml:space="preserve"> </w:t>
      </w:r>
      <w:r w:rsidR="009B08FD">
        <w:rPr>
          <w:rFonts w:ascii="Arial" w:eastAsia="Batang" w:hAnsi="Arial"/>
          <w:noProof/>
          <w:sz w:val="22"/>
          <w:szCs w:val="22"/>
          <w:lang w:eastAsia="ko-KR"/>
        </w:rPr>
        <w:t xml:space="preserve">die die </w:t>
      </w:r>
      <w:r w:rsidR="005E356C">
        <w:rPr>
          <w:rFonts w:ascii="Arial" w:eastAsia="Batang" w:hAnsi="Arial"/>
          <w:noProof/>
          <w:sz w:val="22"/>
          <w:szCs w:val="22"/>
          <w:lang w:eastAsia="ko-KR"/>
        </w:rPr>
        <w:t>Forschungsinfrastruktur/Forschungskapazität</w:t>
      </w:r>
      <w:r w:rsidR="009B08FD">
        <w:rPr>
          <w:rFonts w:ascii="Arial" w:eastAsia="Batang" w:hAnsi="Arial"/>
          <w:noProof/>
          <w:sz w:val="22"/>
          <w:szCs w:val="22"/>
          <w:lang w:eastAsia="ko-KR"/>
        </w:rPr>
        <w:t xml:space="preserve"> für </w:t>
      </w:r>
      <w:r w:rsidR="005C1232" w:rsidRPr="006525F6">
        <w:rPr>
          <w:rFonts w:ascii="Arial" w:eastAsia="Batang" w:hAnsi="Arial"/>
          <w:noProof/>
          <w:sz w:val="22"/>
          <w:szCs w:val="22"/>
          <w:lang w:eastAsia="ko-KR"/>
        </w:rPr>
        <w:t>Unternehmen</w:t>
      </w:r>
      <w:r w:rsidR="009B08FD">
        <w:rPr>
          <w:rFonts w:ascii="Arial" w:eastAsia="Batang" w:hAnsi="Arial"/>
          <w:noProof/>
          <w:sz w:val="22"/>
          <w:szCs w:val="22"/>
          <w:lang w:eastAsia="ko-KR"/>
        </w:rPr>
        <w:t xml:space="preserve"> zur Verfügung stellt.</w:t>
      </w:r>
      <w:r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p w:rsidR="00720EF7" w:rsidRDefault="00720EF7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</w:p>
    <w:p w:rsidR="00D24264" w:rsidRDefault="00720EF7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>2.</w:t>
      </w:r>
      <w:r w:rsidR="00C567B0">
        <w:rPr>
          <w:rFonts w:ascii="Arial" w:eastAsia="Batang" w:hAnsi="Arial"/>
          <w:noProof/>
          <w:sz w:val="22"/>
          <w:szCs w:val="22"/>
          <w:lang w:eastAsia="ko-KR"/>
        </w:rPr>
        <w:t>4</w:t>
      </w:r>
      <w:r>
        <w:rPr>
          <w:rFonts w:ascii="Arial" w:eastAsia="Batang" w:hAnsi="Arial"/>
          <w:noProof/>
          <w:sz w:val="22"/>
          <w:szCs w:val="22"/>
          <w:lang w:eastAsia="ko-KR"/>
        </w:rPr>
        <w:t>.3</w:t>
      </w:r>
      <w:r w:rsidR="00D24264">
        <w:rPr>
          <w:rFonts w:ascii="Arial" w:eastAsia="Batang" w:hAnsi="Arial"/>
          <w:noProof/>
          <w:sz w:val="22"/>
          <w:szCs w:val="22"/>
          <w:lang w:eastAsia="ko-KR"/>
        </w:rPr>
        <w:t xml:space="preserve"> Kooperation mit jungen Unternehmen </w:t>
      </w:r>
      <w:r w:rsidR="000976EF">
        <w:rPr>
          <w:rFonts w:ascii="Arial" w:eastAsia="Batang" w:hAnsi="Arial"/>
          <w:noProof/>
          <w:sz w:val="22"/>
          <w:szCs w:val="22"/>
          <w:lang w:eastAsia="ko-KR"/>
        </w:rPr>
        <w:t>und Gründern</w:t>
      </w:r>
    </w:p>
    <w:p w:rsidR="00C93B6B" w:rsidRPr="006525F6" w:rsidRDefault="00D24264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 xml:space="preserve">(Erläutern Sie, in welcher Form Start-ups und Ausgründungen </w:t>
      </w:r>
      <w:r w:rsidR="00826693">
        <w:rPr>
          <w:rFonts w:ascii="Arial" w:eastAsia="Batang" w:hAnsi="Arial"/>
          <w:noProof/>
          <w:sz w:val="22"/>
          <w:szCs w:val="22"/>
          <w:lang w:eastAsia="ko-KR"/>
        </w:rPr>
        <w:t xml:space="preserve">bzw. Gründerteams </w:t>
      </w:r>
      <w:r>
        <w:rPr>
          <w:rFonts w:ascii="Arial" w:eastAsia="Batang" w:hAnsi="Arial"/>
          <w:noProof/>
          <w:sz w:val="22"/>
          <w:szCs w:val="22"/>
          <w:lang w:eastAsia="ko-KR"/>
        </w:rPr>
        <w:t>im Rahmen des Gesamtkonzepts unterstützt werden.</w:t>
      </w:r>
      <w:r w:rsidR="001B63E1">
        <w:rPr>
          <w:rFonts w:ascii="Arial" w:eastAsia="Batang" w:hAnsi="Arial"/>
          <w:noProof/>
          <w:sz w:val="22"/>
          <w:szCs w:val="22"/>
          <w:lang w:eastAsia="ko-KR"/>
        </w:rPr>
        <w:t xml:space="preserve"> </w:t>
      </w:r>
      <w:r w:rsidR="001B63E1" w:rsidRPr="001B63E1">
        <w:rPr>
          <w:rFonts w:ascii="Arial" w:eastAsia="Batang" w:hAnsi="Arial"/>
          <w:noProof/>
          <w:sz w:val="22"/>
          <w:szCs w:val="22"/>
          <w:lang w:eastAsia="ko-KR"/>
        </w:rPr>
        <w:t xml:space="preserve">Erläutern Sie inwieweit vorhandene Erfahrungen und Kompetenzen </w:t>
      </w:r>
      <w:r w:rsidR="001B63E1">
        <w:rPr>
          <w:rFonts w:ascii="Arial" w:eastAsia="Batang" w:hAnsi="Arial"/>
          <w:noProof/>
          <w:sz w:val="22"/>
          <w:szCs w:val="22"/>
          <w:lang w:eastAsia="ko-KR"/>
        </w:rPr>
        <w:t xml:space="preserve">der beteiligten Partner </w:t>
      </w:r>
      <w:r w:rsidR="00567C83">
        <w:rPr>
          <w:rFonts w:ascii="Arial" w:eastAsia="Batang" w:hAnsi="Arial"/>
          <w:noProof/>
          <w:sz w:val="22"/>
          <w:szCs w:val="22"/>
          <w:lang w:eastAsia="ko-KR"/>
        </w:rPr>
        <w:t xml:space="preserve">hierbei </w:t>
      </w:r>
      <w:r w:rsidR="001B63E1" w:rsidRPr="001B63E1">
        <w:rPr>
          <w:rFonts w:ascii="Arial" w:eastAsia="Batang" w:hAnsi="Arial"/>
          <w:noProof/>
          <w:sz w:val="22"/>
          <w:szCs w:val="22"/>
          <w:lang w:eastAsia="ko-KR"/>
        </w:rPr>
        <w:t>genutzt werden.</w:t>
      </w:r>
      <w:r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p w:rsidR="00D70879" w:rsidRDefault="00D70879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</w:p>
    <w:p w:rsidR="00B3397B" w:rsidRPr="006525F6" w:rsidRDefault="00B3397B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</w:p>
    <w:p w:rsidR="00E94DFB" w:rsidRDefault="00DB037C" w:rsidP="006A1A0B">
      <w:pPr>
        <w:spacing w:line="360" w:lineRule="auto"/>
        <w:rPr>
          <w:rFonts w:ascii="Arial" w:eastAsia="Batang" w:hAnsi="Arial"/>
          <w:b/>
          <w:noProof/>
          <w:sz w:val="22"/>
          <w:szCs w:val="22"/>
          <w:lang w:eastAsia="ko-KR"/>
        </w:rPr>
      </w:pPr>
      <w:r w:rsidRPr="00DB037C">
        <w:rPr>
          <w:rFonts w:ascii="Arial" w:eastAsia="Batang" w:hAnsi="Arial"/>
          <w:b/>
          <w:noProof/>
          <w:sz w:val="22"/>
          <w:szCs w:val="22"/>
          <w:lang w:eastAsia="ko-KR"/>
        </w:rPr>
        <w:t>2.</w:t>
      </w:r>
      <w:r w:rsidR="00C567B0">
        <w:rPr>
          <w:rFonts w:ascii="Arial" w:eastAsia="Batang" w:hAnsi="Arial"/>
          <w:b/>
          <w:noProof/>
          <w:sz w:val="22"/>
          <w:szCs w:val="22"/>
          <w:lang w:eastAsia="ko-KR"/>
        </w:rPr>
        <w:t>5</w:t>
      </w:r>
      <w:r w:rsidR="00E70ABF" w:rsidRPr="00DB037C">
        <w:rPr>
          <w:rFonts w:ascii="Arial" w:eastAsia="Batang" w:hAnsi="Arial"/>
          <w:b/>
          <w:noProof/>
          <w:sz w:val="22"/>
          <w:szCs w:val="22"/>
          <w:lang w:eastAsia="ko-KR"/>
        </w:rPr>
        <w:t xml:space="preserve"> </w:t>
      </w:r>
      <w:r w:rsidR="005A0D4A">
        <w:rPr>
          <w:rFonts w:ascii="Arial" w:eastAsia="Batang" w:hAnsi="Arial"/>
          <w:b/>
          <w:noProof/>
          <w:sz w:val="22"/>
          <w:szCs w:val="22"/>
          <w:lang w:eastAsia="ko-KR"/>
        </w:rPr>
        <w:t>B</w:t>
      </w:r>
      <w:r w:rsidR="00056C0B">
        <w:rPr>
          <w:rFonts w:ascii="Arial" w:eastAsia="Batang" w:hAnsi="Arial"/>
          <w:b/>
          <w:noProof/>
          <w:sz w:val="22"/>
          <w:szCs w:val="22"/>
          <w:lang w:eastAsia="ko-KR"/>
        </w:rPr>
        <w:t>eiträge</w:t>
      </w:r>
      <w:r w:rsidR="00E94DFB" w:rsidRPr="000B12C7">
        <w:rPr>
          <w:rFonts w:ascii="Arial" w:eastAsia="Batang" w:hAnsi="Arial"/>
          <w:b/>
          <w:noProof/>
          <w:sz w:val="22"/>
          <w:szCs w:val="22"/>
          <w:lang w:eastAsia="ko-KR"/>
        </w:rPr>
        <w:t xml:space="preserve"> </w:t>
      </w:r>
      <w:r w:rsidR="00E94DFB" w:rsidRPr="00DB037C">
        <w:rPr>
          <w:rFonts w:ascii="Arial" w:eastAsia="Batang" w:hAnsi="Arial"/>
          <w:b/>
          <w:noProof/>
          <w:sz w:val="22"/>
          <w:szCs w:val="22"/>
          <w:lang w:eastAsia="ko-KR"/>
        </w:rPr>
        <w:t xml:space="preserve">der beteiligten Unternehmen </w:t>
      </w:r>
      <w:r w:rsidR="00C634D2">
        <w:rPr>
          <w:rFonts w:ascii="Arial" w:eastAsia="Batang" w:hAnsi="Arial"/>
          <w:b/>
          <w:noProof/>
          <w:sz w:val="22"/>
          <w:szCs w:val="22"/>
          <w:lang w:eastAsia="ko-KR"/>
        </w:rPr>
        <w:sym w:font="Symbol" w:char="F02D"/>
      </w:r>
      <w:r w:rsidR="00C634D2">
        <w:rPr>
          <w:rFonts w:ascii="Arial" w:eastAsia="Batang" w:hAnsi="Arial"/>
          <w:b/>
          <w:noProof/>
          <w:sz w:val="22"/>
          <w:szCs w:val="22"/>
          <w:lang w:eastAsia="ko-KR"/>
        </w:rPr>
        <w:t xml:space="preserve"> sofern Konsortien gebildet werden</w:t>
      </w:r>
    </w:p>
    <w:p w:rsidR="00A470F2" w:rsidRDefault="000B12C7" w:rsidP="006A1A0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0B12C7">
        <w:rPr>
          <w:rFonts w:ascii="Arial" w:eastAsia="Batang" w:hAnsi="Arial"/>
          <w:noProof/>
          <w:sz w:val="22"/>
          <w:szCs w:val="22"/>
          <w:lang w:eastAsia="ko-KR"/>
        </w:rPr>
        <w:t>(</w:t>
      </w:r>
      <w:r>
        <w:rPr>
          <w:rFonts w:ascii="Arial" w:eastAsia="Batang" w:hAnsi="Arial"/>
          <w:noProof/>
          <w:sz w:val="22"/>
          <w:szCs w:val="22"/>
          <w:lang w:eastAsia="ko-KR"/>
        </w:rPr>
        <w:t>Stellen S</w:t>
      </w:r>
      <w:r w:rsidR="00D43E90">
        <w:rPr>
          <w:rFonts w:ascii="Arial" w:eastAsia="Batang" w:hAnsi="Arial"/>
          <w:noProof/>
          <w:sz w:val="22"/>
          <w:szCs w:val="22"/>
          <w:lang w:eastAsia="ko-KR"/>
        </w:rPr>
        <w:t>i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e dar, wie sich </w:t>
      </w:r>
      <w:r w:rsidR="00292AC5">
        <w:rPr>
          <w:rFonts w:ascii="Arial" w:eastAsia="Batang" w:hAnsi="Arial"/>
          <w:noProof/>
          <w:sz w:val="22"/>
          <w:szCs w:val="22"/>
          <w:lang w:eastAsia="ko-KR"/>
        </w:rPr>
        <w:t xml:space="preserve">insbesondere die 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Unternehmen, </w:t>
      </w:r>
      <w:r w:rsidR="00292AC5" w:rsidRPr="00292AC5">
        <w:rPr>
          <w:rFonts w:ascii="Arial" w:eastAsia="Batang" w:hAnsi="Arial"/>
          <w:noProof/>
          <w:sz w:val="22"/>
          <w:szCs w:val="22"/>
          <w:lang w:eastAsia="ko-KR"/>
        </w:rPr>
        <w:t>die absehbar Nutzen aus der Forschung ziehen werden</w:t>
      </w:r>
      <w:r w:rsidR="00292AC5">
        <w:rPr>
          <w:rFonts w:ascii="Arial" w:eastAsia="Batang" w:hAnsi="Arial"/>
          <w:noProof/>
          <w:sz w:val="22"/>
          <w:szCs w:val="22"/>
          <w:lang w:eastAsia="ko-KR"/>
        </w:rPr>
        <w:t xml:space="preserve">, </w:t>
      </w:r>
      <w:r w:rsidRPr="000B12C7">
        <w:rPr>
          <w:rFonts w:ascii="Arial" w:eastAsia="Batang" w:hAnsi="Arial"/>
          <w:noProof/>
          <w:sz w:val="22"/>
          <w:szCs w:val="22"/>
          <w:lang w:eastAsia="ko-KR"/>
        </w:rPr>
        <w:t xml:space="preserve">bereits in der Förderphase an </w:t>
      </w:r>
      <w:r w:rsidR="00022EAC">
        <w:rPr>
          <w:rFonts w:ascii="Arial" w:eastAsia="Batang" w:hAnsi="Arial"/>
          <w:noProof/>
          <w:sz w:val="22"/>
          <w:szCs w:val="22"/>
          <w:lang w:eastAsia="ko-KR"/>
        </w:rPr>
        <w:t>Betrieb und</w:t>
      </w:r>
      <w:r w:rsidRPr="000B12C7">
        <w:rPr>
          <w:rFonts w:ascii="Arial" w:eastAsia="Batang" w:hAnsi="Arial"/>
          <w:noProof/>
          <w:sz w:val="22"/>
          <w:szCs w:val="22"/>
          <w:lang w:eastAsia="ko-KR"/>
        </w:rPr>
        <w:t xml:space="preserve"> Finanzierung der geplanten Maßnahmen und Projekte beteiligen. </w:t>
      </w:r>
      <w:r w:rsidR="00292AC5">
        <w:rPr>
          <w:rFonts w:ascii="Arial" w:eastAsia="Batang" w:hAnsi="Arial"/>
          <w:noProof/>
          <w:sz w:val="22"/>
          <w:szCs w:val="22"/>
          <w:lang w:eastAsia="ko-KR"/>
        </w:rPr>
        <w:t>Hierzu gehören g</w:t>
      </w:r>
      <w:r w:rsidRPr="000B12C7">
        <w:rPr>
          <w:rFonts w:ascii="Arial" w:eastAsia="Batang" w:hAnsi="Arial"/>
          <w:noProof/>
          <w:sz w:val="22"/>
          <w:szCs w:val="22"/>
          <w:lang w:eastAsia="ko-KR"/>
        </w:rPr>
        <w:t xml:space="preserve">gfs. </w:t>
      </w:r>
      <w:r w:rsidR="00292AC5">
        <w:rPr>
          <w:rFonts w:ascii="Arial" w:eastAsia="Batang" w:hAnsi="Arial"/>
          <w:noProof/>
          <w:sz w:val="22"/>
          <w:szCs w:val="22"/>
          <w:lang w:eastAsia="ko-KR"/>
        </w:rPr>
        <w:t xml:space="preserve">auch </w:t>
      </w:r>
      <w:r w:rsidRPr="000B12C7">
        <w:rPr>
          <w:rFonts w:ascii="Arial" w:eastAsia="Batang" w:hAnsi="Arial"/>
          <w:noProof/>
          <w:sz w:val="22"/>
          <w:szCs w:val="22"/>
          <w:lang w:eastAsia="ko-KR"/>
        </w:rPr>
        <w:t xml:space="preserve">Sach- oder Personalleistungen der Unternehmen, die dem Auf- bzw. Ausbau und dem Betrieb der </w:t>
      </w:r>
      <w:r w:rsidR="005E356C">
        <w:rPr>
          <w:rFonts w:ascii="Arial" w:eastAsia="Batang" w:hAnsi="Arial"/>
          <w:noProof/>
          <w:sz w:val="22"/>
          <w:szCs w:val="22"/>
          <w:lang w:eastAsia="ko-KR"/>
        </w:rPr>
        <w:t>Forschungsinfrastruktur/Forschungskapazität</w:t>
      </w:r>
      <w:r w:rsidRPr="000B12C7">
        <w:rPr>
          <w:rFonts w:ascii="Arial" w:eastAsia="Batang" w:hAnsi="Arial"/>
          <w:noProof/>
          <w:sz w:val="22"/>
          <w:szCs w:val="22"/>
          <w:lang w:eastAsia="ko-KR"/>
        </w:rPr>
        <w:t xml:space="preserve"> zugutekommen.</w:t>
      </w:r>
      <w:r w:rsidR="00D43E90">
        <w:rPr>
          <w:rFonts w:ascii="Arial" w:eastAsia="Batang" w:hAnsi="Arial"/>
          <w:noProof/>
          <w:sz w:val="22"/>
          <w:szCs w:val="22"/>
          <w:lang w:eastAsia="ko-KR"/>
        </w:rPr>
        <w:t xml:space="preserve"> Bitte legen Sie entsprechende Erklärungen der Unternehmen der Bewerbung bei.</w:t>
      </w:r>
      <w:r w:rsidR="00CF3337"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p w:rsidR="00B3397B" w:rsidRDefault="00B3397B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3397B" w:rsidRDefault="00B3397B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41E0A" w:rsidRDefault="00341E0A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70E4">
        <w:rPr>
          <w:rFonts w:ascii="Arial" w:hAnsi="Arial" w:cs="Arial"/>
          <w:b/>
          <w:sz w:val="22"/>
          <w:szCs w:val="22"/>
        </w:rPr>
        <w:t>2.</w:t>
      </w:r>
      <w:r w:rsidR="00C567B0">
        <w:rPr>
          <w:rFonts w:ascii="Arial" w:hAnsi="Arial" w:cs="Arial"/>
          <w:b/>
          <w:sz w:val="22"/>
          <w:szCs w:val="22"/>
        </w:rPr>
        <w:t>6</w:t>
      </w:r>
      <w:r w:rsidRPr="001E70E4">
        <w:rPr>
          <w:rFonts w:ascii="Arial" w:hAnsi="Arial" w:cs="Arial"/>
          <w:b/>
          <w:sz w:val="22"/>
          <w:szCs w:val="22"/>
        </w:rPr>
        <w:t xml:space="preserve"> Chanc</w:t>
      </w:r>
      <w:r w:rsidRPr="005E356C">
        <w:rPr>
          <w:rFonts w:ascii="Arial" w:hAnsi="Arial" w:cs="Arial"/>
          <w:b/>
          <w:sz w:val="22"/>
          <w:szCs w:val="22"/>
        </w:rPr>
        <w:t>en und Risi</w:t>
      </w:r>
      <w:r w:rsidRPr="001E70E4">
        <w:rPr>
          <w:rFonts w:ascii="Arial" w:hAnsi="Arial" w:cs="Arial"/>
          <w:b/>
          <w:sz w:val="22"/>
          <w:szCs w:val="22"/>
        </w:rPr>
        <w:t>ken, Wirtschaftlichkeit, Nachhaltigkeit und Finanzierungspe</w:t>
      </w:r>
      <w:r w:rsidRPr="001E70E4">
        <w:rPr>
          <w:rFonts w:ascii="Arial" w:hAnsi="Arial" w:cs="Arial"/>
          <w:b/>
          <w:sz w:val="22"/>
          <w:szCs w:val="22"/>
        </w:rPr>
        <w:t>r</w:t>
      </w:r>
      <w:r w:rsidRPr="001E70E4">
        <w:rPr>
          <w:rFonts w:ascii="Arial" w:hAnsi="Arial" w:cs="Arial"/>
          <w:b/>
          <w:sz w:val="22"/>
          <w:szCs w:val="22"/>
        </w:rPr>
        <w:t>spektive</w:t>
      </w:r>
    </w:p>
    <w:p w:rsidR="00904C22" w:rsidRDefault="00904C22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41C71" w:rsidRPr="001E70E4" w:rsidRDefault="00141C71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6</w:t>
      </w:r>
      <w:r w:rsidRPr="001E70E4">
        <w:rPr>
          <w:rFonts w:ascii="Arial" w:hAnsi="Arial" w:cs="Arial"/>
          <w:sz w:val="22"/>
          <w:szCs w:val="22"/>
        </w:rPr>
        <w:t>.</w:t>
      </w:r>
      <w:r w:rsidR="00D90056">
        <w:rPr>
          <w:rFonts w:ascii="Arial" w:hAnsi="Arial" w:cs="Arial"/>
          <w:sz w:val="22"/>
          <w:szCs w:val="22"/>
        </w:rPr>
        <w:t>1</w:t>
      </w:r>
      <w:r w:rsidRPr="001E70E4">
        <w:rPr>
          <w:rFonts w:ascii="Arial" w:hAnsi="Arial" w:cs="Arial"/>
          <w:sz w:val="22"/>
          <w:szCs w:val="22"/>
        </w:rPr>
        <w:t xml:space="preserve"> Chancen und Risiken des </w:t>
      </w:r>
      <w:r>
        <w:rPr>
          <w:rFonts w:ascii="Arial" w:hAnsi="Arial" w:cs="Arial"/>
          <w:sz w:val="22"/>
          <w:szCs w:val="22"/>
        </w:rPr>
        <w:t>K</w:t>
      </w:r>
      <w:r w:rsidRPr="001E70E4">
        <w:rPr>
          <w:rFonts w:ascii="Arial" w:hAnsi="Arial" w:cs="Arial"/>
          <w:sz w:val="22"/>
          <w:szCs w:val="22"/>
        </w:rPr>
        <w:t>onzepts</w:t>
      </w:r>
    </w:p>
    <w:p w:rsidR="00141C71" w:rsidRPr="001E70E4" w:rsidRDefault="00141C71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>(Stellen Sie die geplante strategische Entwicklung und daraus resultierende Maßnahmen ausgehend von einer SWOT-Analyse dar.)</w:t>
      </w:r>
    </w:p>
    <w:p w:rsidR="00141C71" w:rsidRDefault="00141C71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904C22" w:rsidRDefault="00904C22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>2.</w:t>
      </w:r>
      <w:r w:rsidR="002603B1">
        <w:rPr>
          <w:rFonts w:ascii="Arial" w:hAnsi="Arial" w:cs="Arial"/>
          <w:sz w:val="22"/>
          <w:szCs w:val="22"/>
        </w:rPr>
        <w:t>6</w:t>
      </w:r>
      <w:r w:rsidRPr="001E70E4">
        <w:rPr>
          <w:rFonts w:ascii="Arial" w:hAnsi="Arial" w:cs="Arial"/>
          <w:sz w:val="22"/>
          <w:szCs w:val="22"/>
        </w:rPr>
        <w:t>.</w:t>
      </w:r>
      <w:r w:rsidR="00D90056">
        <w:rPr>
          <w:rFonts w:ascii="Arial" w:hAnsi="Arial" w:cs="Arial"/>
          <w:sz w:val="22"/>
          <w:szCs w:val="22"/>
        </w:rPr>
        <w:t>2</w:t>
      </w:r>
      <w:r w:rsidRPr="001E70E4">
        <w:rPr>
          <w:rFonts w:ascii="Arial" w:hAnsi="Arial" w:cs="Arial"/>
          <w:sz w:val="22"/>
          <w:szCs w:val="22"/>
        </w:rPr>
        <w:t xml:space="preserve"> Beitrag zu den großen</w:t>
      </w:r>
      <w:r>
        <w:rPr>
          <w:rFonts w:ascii="Arial" w:hAnsi="Arial" w:cs="Arial"/>
          <w:sz w:val="22"/>
          <w:szCs w:val="22"/>
        </w:rPr>
        <w:t xml:space="preserve"> </w:t>
      </w:r>
      <w:r w:rsidRPr="001E70E4">
        <w:rPr>
          <w:rFonts w:ascii="Arial" w:hAnsi="Arial" w:cs="Arial"/>
          <w:sz w:val="22"/>
          <w:szCs w:val="22"/>
        </w:rPr>
        <w:t>gesellschaftlichen Herausforderungen (Megatrends)</w:t>
      </w:r>
    </w:p>
    <w:p w:rsidR="00904C22" w:rsidRDefault="00904C22" w:rsidP="006A1A0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(Erläutern Sie den Beitrag der Strategie zu </w:t>
      </w:r>
      <w:r w:rsidRPr="001E70E4">
        <w:rPr>
          <w:rFonts w:ascii="Arial" w:hAnsi="Arial" w:cs="Arial"/>
          <w:sz w:val="22"/>
          <w:szCs w:val="22"/>
        </w:rPr>
        <w:t>den großen</w:t>
      </w:r>
      <w:r>
        <w:rPr>
          <w:rFonts w:ascii="Arial" w:hAnsi="Arial" w:cs="Arial"/>
          <w:sz w:val="22"/>
          <w:szCs w:val="22"/>
        </w:rPr>
        <w:t xml:space="preserve"> </w:t>
      </w:r>
      <w:r w:rsidRPr="001E70E4">
        <w:rPr>
          <w:rFonts w:ascii="Arial" w:hAnsi="Arial" w:cs="Arial"/>
          <w:sz w:val="22"/>
          <w:szCs w:val="22"/>
        </w:rPr>
        <w:t>gesellschaftlichen Herausforderu</w:t>
      </w:r>
      <w:r w:rsidRPr="001E70E4">
        <w:rPr>
          <w:rFonts w:ascii="Arial" w:hAnsi="Arial" w:cs="Arial"/>
          <w:sz w:val="22"/>
          <w:szCs w:val="22"/>
        </w:rPr>
        <w:t>n</w:t>
      </w:r>
      <w:r w:rsidRPr="001E70E4">
        <w:rPr>
          <w:rFonts w:ascii="Arial" w:hAnsi="Arial" w:cs="Arial"/>
          <w:sz w:val="22"/>
          <w:szCs w:val="22"/>
        </w:rPr>
        <w:t>gen</w:t>
      </w:r>
      <w:r w:rsidR="003C0136">
        <w:rPr>
          <w:rFonts w:ascii="Arial" w:hAnsi="Arial" w:cs="Arial"/>
          <w:sz w:val="22"/>
          <w:szCs w:val="22"/>
        </w:rPr>
        <w:t xml:space="preserve"> und stellen Sie dar, wie sich aus Ihren Fragestellungen diese Herausforderungen kurz-, mittel- und langfristig </w:t>
      </w:r>
      <w:r w:rsidR="00004A68">
        <w:rPr>
          <w:rFonts w:ascii="Arial" w:hAnsi="Arial" w:cs="Arial"/>
          <w:sz w:val="22"/>
          <w:szCs w:val="22"/>
        </w:rPr>
        <w:t xml:space="preserve">nachhaltig </w:t>
      </w:r>
      <w:r w:rsidR="003C0136">
        <w:rPr>
          <w:rFonts w:ascii="Arial" w:hAnsi="Arial" w:cs="Arial"/>
          <w:sz w:val="22"/>
          <w:szCs w:val="22"/>
        </w:rPr>
        <w:t>bewältigen lassen</w:t>
      </w:r>
      <w:r>
        <w:rPr>
          <w:rFonts w:ascii="Arial" w:hAnsi="Arial" w:cs="Arial"/>
          <w:sz w:val="22"/>
          <w:szCs w:val="22"/>
        </w:rPr>
        <w:t>.)</w:t>
      </w:r>
    </w:p>
    <w:p w:rsidR="00506C1E" w:rsidRDefault="00506C1E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904C22" w:rsidRDefault="00904C22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lastRenderedPageBreak/>
        <w:br/>
      </w:r>
      <w:r w:rsidRPr="001E70E4">
        <w:rPr>
          <w:rFonts w:ascii="Arial" w:hAnsi="Arial" w:cs="Arial"/>
          <w:i/>
          <w:sz w:val="22"/>
          <w:szCs w:val="22"/>
        </w:rPr>
        <w:t>(Zutreffendes ankreuzen und entsprechend erläutern)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9540"/>
      </w:tblGrid>
      <w:tr w:rsidR="00904C22" w:rsidRPr="001E70E4" w:rsidTr="00B515CE">
        <w:trPr>
          <w:trHeight w:val="209"/>
        </w:trPr>
        <w:tc>
          <w:tcPr>
            <w:tcW w:w="9540" w:type="dxa"/>
          </w:tcPr>
          <w:p w:rsidR="00904C22" w:rsidRPr="001E70E4" w:rsidRDefault="00904C22" w:rsidP="006A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904C22" w:rsidRPr="001E70E4" w:rsidRDefault="00904C22" w:rsidP="006A1A0B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Klimaschutz, Ressourceneffizienz und Rohstoffe</w:t>
            </w:r>
          </w:p>
          <w:p w:rsidR="00904C22" w:rsidRPr="001E70E4" w:rsidRDefault="00904C22" w:rsidP="006A1A0B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904C22" w:rsidRPr="001E70E4" w:rsidRDefault="00495080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 xml:space="preserve">Sichere, saubere und effiziente Energieversorgung </w:t>
            </w:r>
          </w:p>
          <w:p w:rsidR="00904C22" w:rsidRPr="001E70E4" w:rsidRDefault="00904C22" w:rsidP="006A1A0B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904C22" w:rsidRPr="001E70E4" w:rsidRDefault="00495080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Versorgung mit gesunden Nahrungsmitteln aus nachhaltiger Produktion</w:t>
            </w:r>
            <w:r w:rsidRPr="001E70E4" w:rsidDel="004950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04C22" w:rsidRPr="001E70E4" w:rsidRDefault="00904C22" w:rsidP="006A1A0B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904C22" w:rsidRPr="001E70E4" w:rsidRDefault="00904C22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Intelligente, umweltfreundliche und integrierte Mobilität</w:t>
            </w:r>
          </w:p>
          <w:p w:rsidR="00904C22" w:rsidRPr="001E70E4" w:rsidRDefault="00904C22" w:rsidP="006A1A0B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904C22" w:rsidRPr="001E70E4" w:rsidRDefault="00904C22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Gesundheit und Wohlergehen im demografischen Wandel</w:t>
            </w:r>
          </w:p>
          <w:p w:rsidR="00904C22" w:rsidRPr="001E70E4" w:rsidRDefault="00904C22" w:rsidP="006A1A0B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904C22" w:rsidRPr="001E70E4" w:rsidRDefault="00904C22" w:rsidP="006A1A0B">
            <w:pPr>
              <w:numPr>
                <w:ilvl w:val="0"/>
                <w:numId w:val="20"/>
              </w:num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t>Sicherheit, Teilhabe und sozialer Zusammenhalt im gesellschaftlichen Wandel</w:t>
            </w:r>
          </w:p>
          <w:p w:rsidR="00904C22" w:rsidRPr="001E70E4" w:rsidRDefault="00904C22" w:rsidP="006A1A0B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0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70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E70E4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Pr="001E70E4">
              <w:rPr>
                <w:rFonts w:ascii="Arial" w:hAnsi="Arial" w:cs="Arial"/>
                <w:sz w:val="22"/>
                <w:szCs w:val="22"/>
              </w:rPr>
              <w:tab/>
            </w:r>
          </w:p>
          <w:p w:rsidR="00904C22" w:rsidRPr="00165B64" w:rsidRDefault="00904C22" w:rsidP="006A1A0B">
            <w:pPr>
              <w:pStyle w:val="Listenabsatz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165B64">
              <w:rPr>
                <w:rFonts w:ascii="Arial" w:hAnsi="Arial" w:cs="Arial"/>
                <w:sz w:val="22"/>
                <w:szCs w:val="22"/>
              </w:rPr>
              <w:t xml:space="preserve">Keinem dieser Megatrends zuzuordnen: </w:t>
            </w:r>
            <w:r w:rsidRPr="00165B6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B6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60958">
              <w:rPr>
                <w:rFonts w:ascii="Arial" w:hAnsi="Arial" w:cs="Arial"/>
                <w:sz w:val="22"/>
                <w:szCs w:val="22"/>
              </w:rPr>
            </w:r>
            <w:r w:rsidR="00B609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65B6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904C22" w:rsidRPr="001E70E4" w:rsidRDefault="00904C22" w:rsidP="006A1A0B">
            <w:pPr>
              <w:tabs>
                <w:tab w:val="left" w:pos="582"/>
              </w:tabs>
              <w:ind w:left="743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04C22" w:rsidRDefault="00904C22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41E0A" w:rsidRPr="001E70E4" w:rsidRDefault="00341E0A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>2.</w:t>
      </w:r>
      <w:r w:rsidR="00C567B0">
        <w:rPr>
          <w:rFonts w:ascii="Arial" w:hAnsi="Arial" w:cs="Arial"/>
          <w:sz w:val="22"/>
          <w:szCs w:val="22"/>
        </w:rPr>
        <w:t>6</w:t>
      </w:r>
      <w:r w:rsidRPr="001E70E4">
        <w:rPr>
          <w:rFonts w:ascii="Arial" w:hAnsi="Arial" w:cs="Arial"/>
          <w:sz w:val="22"/>
          <w:szCs w:val="22"/>
        </w:rPr>
        <w:t>.</w:t>
      </w:r>
      <w:r w:rsidR="00D90056">
        <w:rPr>
          <w:rFonts w:ascii="Arial" w:hAnsi="Arial" w:cs="Arial"/>
          <w:sz w:val="22"/>
          <w:szCs w:val="22"/>
        </w:rPr>
        <w:t>3</w:t>
      </w:r>
      <w:r w:rsidRPr="001E70E4">
        <w:rPr>
          <w:rFonts w:ascii="Arial" w:hAnsi="Arial" w:cs="Arial"/>
          <w:sz w:val="22"/>
          <w:szCs w:val="22"/>
        </w:rPr>
        <w:t xml:space="preserve"> Nachhaltigkeit und Finanzierungsperspektive</w:t>
      </w:r>
    </w:p>
    <w:p w:rsidR="0075052F" w:rsidRDefault="00341E0A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 xml:space="preserve">(Stellen Sie einen langfristigen Finanzierungsplan (mind. </w:t>
      </w:r>
      <w:r w:rsidRPr="00C53C5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1E70E4">
        <w:rPr>
          <w:rFonts w:ascii="Arial" w:hAnsi="Arial" w:cs="Arial"/>
          <w:sz w:val="22"/>
          <w:szCs w:val="22"/>
        </w:rPr>
        <w:t xml:space="preserve">Jahre) dar und erläutern Sie die geplanten Maßnahmen zur nachhaltigen Verstetigung der </w:t>
      </w:r>
      <w:r w:rsidR="005E356C">
        <w:rPr>
          <w:rFonts w:ascii="Arial" w:hAnsi="Arial" w:cs="Arial"/>
          <w:sz w:val="22"/>
          <w:szCs w:val="22"/>
        </w:rPr>
        <w:t>Forschungsinfrastru</w:t>
      </w:r>
      <w:r w:rsidR="005E356C">
        <w:rPr>
          <w:rFonts w:ascii="Arial" w:hAnsi="Arial" w:cs="Arial"/>
          <w:sz w:val="22"/>
          <w:szCs w:val="22"/>
        </w:rPr>
        <w:t>k</w:t>
      </w:r>
      <w:r w:rsidR="005E356C">
        <w:rPr>
          <w:rFonts w:ascii="Arial" w:hAnsi="Arial" w:cs="Arial"/>
          <w:sz w:val="22"/>
          <w:szCs w:val="22"/>
        </w:rPr>
        <w:t>tur/Forschungskapazität</w:t>
      </w:r>
      <w:r w:rsidRPr="001E70E4">
        <w:rPr>
          <w:rFonts w:ascii="Arial" w:hAnsi="Arial" w:cs="Arial"/>
          <w:sz w:val="22"/>
          <w:szCs w:val="22"/>
        </w:rPr>
        <w:t xml:space="preserve">. </w:t>
      </w:r>
    </w:p>
    <w:p w:rsidR="0075052F" w:rsidRDefault="00225ECD" w:rsidP="006A1A0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Erläutern</w:t>
      </w:r>
      <w:r w:rsidR="0075052F">
        <w:rPr>
          <w:rFonts w:ascii="Arial" w:hAnsi="Arial" w:cs="Arial"/>
          <w:sz w:val="22"/>
          <w:szCs w:val="22"/>
        </w:rPr>
        <w:t xml:space="preserve"> Sie </w:t>
      </w:r>
      <w:r w:rsidR="000306B3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>einer beispielhaften Darstellung</w:t>
      </w:r>
      <w:r w:rsidR="00062C68">
        <w:rPr>
          <w:rFonts w:ascii="Arial" w:hAnsi="Arial" w:cs="Arial"/>
          <w:sz w:val="22"/>
          <w:szCs w:val="22"/>
        </w:rPr>
        <w:t xml:space="preserve">, wie die </w:t>
      </w:r>
      <w:r w:rsidR="0075052F">
        <w:rPr>
          <w:rFonts w:ascii="Arial" w:hAnsi="Arial" w:cs="Arial"/>
          <w:sz w:val="22"/>
          <w:szCs w:val="22"/>
        </w:rPr>
        <w:t>Forschungsinfrastruktur und insb</w:t>
      </w:r>
      <w:r w:rsidR="0075052F">
        <w:rPr>
          <w:rFonts w:ascii="Arial" w:hAnsi="Arial" w:cs="Arial"/>
          <w:sz w:val="22"/>
          <w:szCs w:val="22"/>
        </w:rPr>
        <w:t>e</w:t>
      </w:r>
      <w:r w:rsidR="0075052F">
        <w:rPr>
          <w:rFonts w:ascii="Arial" w:hAnsi="Arial" w:cs="Arial"/>
          <w:sz w:val="22"/>
          <w:szCs w:val="22"/>
        </w:rPr>
        <w:t xml:space="preserve">sondere </w:t>
      </w:r>
      <w:r>
        <w:rPr>
          <w:rFonts w:ascii="Arial" w:hAnsi="Arial" w:cs="Arial"/>
          <w:sz w:val="22"/>
          <w:szCs w:val="22"/>
        </w:rPr>
        <w:t>die im Rahmen einer eventuellen Förderung getätigten Investitionen genutzt werden</w:t>
      </w:r>
      <w:r w:rsidR="00B4523C">
        <w:rPr>
          <w:rFonts w:ascii="Arial" w:hAnsi="Arial" w:cs="Arial"/>
          <w:sz w:val="22"/>
          <w:szCs w:val="22"/>
        </w:rPr>
        <w:t xml:space="preserve"> sollen</w:t>
      </w:r>
      <w:r w:rsidR="00062C68">
        <w:rPr>
          <w:rFonts w:ascii="Arial" w:hAnsi="Arial" w:cs="Arial"/>
          <w:sz w:val="22"/>
          <w:szCs w:val="22"/>
        </w:rPr>
        <w:t xml:space="preserve">. Stellen Sie in diesem Zusammenhang dar, welche wissenschaftlichen Arbeiten </w:t>
      </w:r>
      <w:r w:rsidR="00205C02">
        <w:rPr>
          <w:rFonts w:ascii="Arial" w:hAnsi="Arial" w:cs="Arial"/>
          <w:sz w:val="22"/>
          <w:szCs w:val="22"/>
        </w:rPr>
        <w:t>bea</w:t>
      </w:r>
      <w:r w:rsidR="00205C02">
        <w:rPr>
          <w:rFonts w:ascii="Arial" w:hAnsi="Arial" w:cs="Arial"/>
          <w:sz w:val="22"/>
          <w:szCs w:val="22"/>
        </w:rPr>
        <w:t>r</w:t>
      </w:r>
      <w:r w:rsidR="00205C02">
        <w:rPr>
          <w:rFonts w:ascii="Arial" w:hAnsi="Arial" w:cs="Arial"/>
          <w:sz w:val="22"/>
          <w:szCs w:val="22"/>
        </w:rPr>
        <w:t>beitet werden sollen, oder ob auch die Durchführung von Dienstleistungen beabsichtigt ist.</w:t>
      </w:r>
    </w:p>
    <w:p w:rsidR="00341E0A" w:rsidRPr="001E70E4" w:rsidRDefault="00341E0A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 xml:space="preserve">Schildern Sie die geplante Weiterentwicklung der </w:t>
      </w:r>
      <w:r w:rsidR="005E356C">
        <w:rPr>
          <w:rFonts w:ascii="Arial" w:hAnsi="Arial" w:cs="Arial"/>
          <w:sz w:val="22"/>
          <w:szCs w:val="22"/>
        </w:rPr>
        <w:t>Forschungsinfrastru</w:t>
      </w:r>
      <w:r w:rsidR="005E356C">
        <w:rPr>
          <w:rFonts w:ascii="Arial" w:hAnsi="Arial" w:cs="Arial"/>
          <w:sz w:val="22"/>
          <w:szCs w:val="22"/>
        </w:rPr>
        <w:t>k</w:t>
      </w:r>
      <w:r w:rsidR="005E356C">
        <w:rPr>
          <w:rFonts w:ascii="Arial" w:hAnsi="Arial" w:cs="Arial"/>
          <w:sz w:val="22"/>
          <w:szCs w:val="22"/>
        </w:rPr>
        <w:t>tur/Forschungskapazität</w:t>
      </w:r>
      <w:r w:rsidRPr="001E70E4">
        <w:rPr>
          <w:rFonts w:ascii="Arial" w:hAnsi="Arial" w:cs="Arial"/>
          <w:sz w:val="22"/>
          <w:szCs w:val="22"/>
        </w:rPr>
        <w:t xml:space="preserve"> nach Ende der Förderperiode.)</w:t>
      </w:r>
    </w:p>
    <w:p w:rsidR="00341E0A" w:rsidRPr="001E70E4" w:rsidRDefault="00341E0A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341E0A" w:rsidRDefault="00341E0A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1E70E4">
        <w:rPr>
          <w:rFonts w:ascii="Arial" w:hAnsi="Arial" w:cs="Arial"/>
          <w:sz w:val="22"/>
          <w:szCs w:val="22"/>
        </w:rPr>
        <w:t>2.</w:t>
      </w:r>
      <w:r w:rsidR="00C567B0">
        <w:rPr>
          <w:rFonts w:ascii="Arial" w:hAnsi="Arial" w:cs="Arial"/>
          <w:sz w:val="22"/>
          <w:szCs w:val="22"/>
        </w:rPr>
        <w:t>6</w:t>
      </w:r>
      <w:r w:rsidRPr="001E70E4">
        <w:rPr>
          <w:rFonts w:ascii="Arial" w:hAnsi="Arial" w:cs="Arial"/>
          <w:sz w:val="22"/>
          <w:szCs w:val="22"/>
        </w:rPr>
        <w:t>.</w:t>
      </w:r>
      <w:r w:rsidR="0066254F">
        <w:rPr>
          <w:rFonts w:ascii="Arial" w:hAnsi="Arial" w:cs="Arial"/>
          <w:sz w:val="22"/>
          <w:szCs w:val="22"/>
        </w:rPr>
        <w:t>4</w:t>
      </w:r>
      <w:r w:rsidRPr="001E70E4">
        <w:rPr>
          <w:rFonts w:ascii="Arial" w:hAnsi="Arial" w:cs="Arial"/>
          <w:sz w:val="22"/>
          <w:szCs w:val="22"/>
        </w:rPr>
        <w:t xml:space="preserve"> Erfolgskontrolle</w:t>
      </w:r>
      <w:r w:rsidR="00EF6C27">
        <w:rPr>
          <w:rFonts w:ascii="Arial" w:hAnsi="Arial" w:cs="Arial"/>
          <w:sz w:val="22"/>
          <w:szCs w:val="22"/>
        </w:rPr>
        <w:t xml:space="preserve"> / Selbstevaluation</w:t>
      </w:r>
    </w:p>
    <w:p w:rsidR="00341E0A" w:rsidRPr="001E70E4" w:rsidRDefault="00EF6C27" w:rsidP="006A1A0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(Stellen Sie die geplanten </w:t>
      </w:r>
      <w:r w:rsidRPr="00EF6C27">
        <w:rPr>
          <w:rFonts w:ascii="Arial" w:hAnsi="Arial" w:cs="Arial"/>
          <w:sz w:val="22"/>
          <w:szCs w:val="22"/>
        </w:rPr>
        <w:t>Verfahren</w:t>
      </w:r>
      <w:r>
        <w:rPr>
          <w:rFonts w:ascii="Arial" w:hAnsi="Arial" w:cs="Arial"/>
          <w:sz w:val="22"/>
          <w:szCs w:val="22"/>
        </w:rPr>
        <w:t xml:space="preserve"> dar</w:t>
      </w:r>
      <w:r w:rsidRPr="00EF6C2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die</w:t>
      </w:r>
      <w:r w:rsidRPr="00EF6C27">
        <w:rPr>
          <w:rFonts w:ascii="Arial" w:hAnsi="Arial" w:cs="Arial"/>
          <w:sz w:val="22"/>
          <w:szCs w:val="22"/>
        </w:rPr>
        <w:t xml:space="preserve"> eine zeitnahe Reaktion auf sich ändernde Mär</w:t>
      </w:r>
      <w:r w:rsidRPr="00EF6C27">
        <w:rPr>
          <w:rFonts w:ascii="Arial" w:hAnsi="Arial" w:cs="Arial"/>
          <w:sz w:val="22"/>
          <w:szCs w:val="22"/>
        </w:rPr>
        <w:t>k</w:t>
      </w:r>
      <w:r w:rsidRPr="00EF6C27">
        <w:rPr>
          <w:rFonts w:ascii="Arial" w:hAnsi="Arial" w:cs="Arial"/>
          <w:sz w:val="22"/>
          <w:szCs w:val="22"/>
        </w:rPr>
        <w:t>te, neue Lösungsansätze anderer Forschungsgruppen und Unternehmen oder veränderte rechtliche und gesellschaftliche Rahmenbedingungen ermöglich</w:t>
      </w:r>
      <w:r>
        <w:rPr>
          <w:rFonts w:ascii="Arial" w:hAnsi="Arial" w:cs="Arial"/>
          <w:sz w:val="22"/>
          <w:szCs w:val="22"/>
        </w:rPr>
        <w:t>en</w:t>
      </w:r>
      <w:r w:rsidRPr="00EF6C2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341E0A" w:rsidRPr="003D3B50">
        <w:rPr>
          <w:rFonts w:ascii="Arial" w:hAnsi="Arial" w:cs="Arial"/>
          <w:sz w:val="22"/>
          <w:szCs w:val="22"/>
        </w:rPr>
        <w:t>Zeigen Sie auf, welche Mechanismen zur Selbstevaluation existieren, welche Gremien sich mit dem Monitoring und der Erfolgskontrolle beschäftigen.</w:t>
      </w:r>
      <w:r w:rsidR="00341E0A" w:rsidRPr="003D3B50">
        <w:rPr>
          <w:sz w:val="22"/>
          <w:szCs w:val="22"/>
        </w:rPr>
        <w:t xml:space="preserve"> </w:t>
      </w:r>
      <w:r w:rsidR="00341E0A" w:rsidRPr="003D3B50">
        <w:rPr>
          <w:rFonts w:ascii="Arial" w:hAnsi="Arial" w:cs="Arial"/>
          <w:sz w:val="22"/>
          <w:szCs w:val="22"/>
        </w:rPr>
        <w:t>Erläutern Sie, welche Messgrößen, Meilensteine oder Eckpunkte zur Fortschrittsbewertung genutzt werden. Listen Sie die Indikatoren, die zur E</w:t>
      </w:r>
      <w:r w:rsidR="00341E0A" w:rsidRPr="003D3B50">
        <w:rPr>
          <w:rFonts w:ascii="Arial" w:hAnsi="Arial" w:cs="Arial"/>
          <w:sz w:val="22"/>
          <w:szCs w:val="22"/>
        </w:rPr>
        <w:t>r</w:t>
      </w:r>
      <w:r w:rsidR="00341E0A" w:rsidRPr="003D3B50">
        <w:rPr>
          <w:rFonts w:ascii="Arial" w:hAnsi="Arial" w:cs="Arial"/>
          <w:sz w:val="22"/>
          <w:szCs w:val="22"/>
        </w:rPr>
        <w:t>folgsmessung betrachtet werden, auf.</w:t>
      </w:r>
      <w:r w:rsidR="00341E0A" w:rsidRPr="001E70E4">
        <w:rPr>
          <w:rFonts w:ascii="Arial" w:hAnsi="Arial" w:cs="Arial"/>
          <w:sz w:val="22"/>
          <w:szCs w:val="22"/>
        </w:rPr>
        <w:t>)</w:t>
      </w:r>
    </w:p>
    <w:p w:rsidR="00341E0A" w:rsidRDefault="00341E0A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FF4A3E" w:rsidRDefault="00FF4A3E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FF4A3E" w:rsidRDefault="00FF4A3E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FF4A3E" w:rsidRDefault="00FF4A3E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E70E4" w:rsidRPr="00DB037C" w:rsidRDefault="00DB037C" w:rsidP="006A1A0B">
      <w:pPr>
        <w:spacing w:line="360" w:lineRule="auto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  <w:r w:rsidRPr="00DB037C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lastRenderedPageBreak/>
        <w:t>3</w:t>
      </w:r>
      <w:r w:rsidR="003528DA" w:rsidRPr="00DB037C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 xml:space="preserve">. </w:t>
      </w:r>
      <w:r w:rsidR="00E94DFB" w:rsidRPr="00DB037C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Pass- und Beitragsfähigkeit der avisierten Projekte zum strategischen Gesamtkonzept sowie die Arbeits-/Zeit- und Ausgabenplanung</w:t>
      </w:r>
    </w:p>
    <w:p w:rsidR="00DB037C" w:rsidRPr="001E70E4" w:rsidRDefault="00DB037C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0D3315" w:rsidRPr="00D908C5" w:rsidRDefault="00A83E9D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908C5">
        <w:rPr>
          <w:rFonts w:ascii="Arial" w:hAnsi="Arial" w:cs="Arial"/>
          <w:b/>
          <w:sz w:val="22"/>
          <w:szCs w:val="22"/>
        </w:rPr>
        <w:t xml:space="preserve">3.1 </w:t>
      </w:r>
      <w:r w:rsidR="00D908C5" w:rsidRPr="00D908C5">
        <w:rPr>
          <w:rFonts w:ascii="Arial" w:hAnsi="Arial" w:cs="Arial"/>
          <w:b/>
          <w:sz w:val="22"/>
          <w:szCs w:val="22"/>
        </w:rPr>
        <w:t>Pass- und Beitragsfähigkeit zum strategischen Gesamtkonzept</w:t>
      </w:r>
    </w:p>
    <w:p w:rsidR="00D908C5" w:rsidRDefault="00D908C5" w:rsidP="006A1A0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742048">
        <w:rPr>
          <w:rFonts w:ascii="Arial" w:hAnsi="Arial" w:cs="Arial"/>
          <w:sz w:val="22"/>
          <w:szCs w:val="22"/>
        </w:rPr>
        <w:t>Stellen Sie dar, inwieweit</w:t>
      </w:r>
      <w:r w:rsidR="00742048" w:rsidRPr="00DD79B7">
        <w:rPr>
          <w:rFonts w:ascii="Arial" w:hAnsi="Arial" w:cs="Arial"/>
          <w:sz w:val="22"/>
          <w:szCs w:val="22"/>
        </w:rPr>
        <w:t xml:space="preserve"> die zur Förderung vorgeschlagenen Projekte und Maßnahmen einen wesentlichen Beitrag zum Erreichen der strategischen Ziele, die die Forschungsei</w:t>
      </w:r>
      <w:r w:rsidR="00742048" w:rsidRPr="00DD79B7">
        <w:rPr>
          <w:rFonts w:ascii="Arial" w:hAnsi="Arial" w:cs="Arial"/>
          <w:sz w:val="22"/>
          <w:szCs w:val="22"/>
        </w:rPr>
        <w:t>n</w:t>
      </w:r>
      <w:r w:rsidR="00742048" w:rsidRPr="00DD79B7">
        <w:rPr>
          <w:rFonts w:ascii="Arial" w:hAnsi="Arial" w:cs="Arial"/>
          <w:sz w:val="22"/>
          <w:szCs w:val="22"/>
        </w:rPr>
        <w:t>richtung, das Kompetenzzentrum oder das Konsortium mit der Forschungsinfrastruktur bzw. den Forschungskapazitäten verfolgt, leisten und sich aus diesen herleiten</w:t>
      </w:r>
      <w:r w:rsidR="00742048">
        <w:rPr>
          <w:rFonts w:ascii="Arial" w:hAnsi="Arial" w:cs="Arial"/>
          <w:sz w:val="22"/>
          <w:szCs w:val="22"/>
        </w:rPr>
        <w:t xml:space="preserve">. </w:t>
      </w:r>
      <w:r w:rsidR="00FF4945">
        <w:rPr>
          <w:rFonts w:ascii="Arial" w:hAnsi="Arial" w:cs="Arial"/>
          <w:sz w:val="22"/>
          <w:szCs w:val="22"/>
        </w:rPr>
        <w:t>Erläutern Sie, a</w:t>
      </w:r>
      <w:r w:rsidR="00FF4945" w:rsidRPr="001E70E4">
        <w:rPr>
          <w:rFonts w:ascii="Arial" w:hAnsi="Arial" w:cs="Arial"/>
          <w:sz w:val="22"/>
          <w:szCs w:val="22"/>
        </w:rPr>
        <w:t xml:space="preserve">nhand welcher Kenngrößen </w:t>
      </w:r>
      <w:r w:rsidR="00FF4945">
        <w:rPr>
          <w:rFonts w:ascii="Arial" w:hAnsi="Arial" w:cs="Arial"/>
          <w:sz w:val="22"/>
          <w:szCs w:val="22"/>
        </w:rPr>
        <w:t xml:space="preserve">der Erfolg der Projekte </w:t>
      </w:r>
      <w:r w:rsidR="00742048" w:rsidRPr="00DD79B7">
        <w:rPr>
          <w:rFonts w:ascii="Arial" w:hAnsi="Arial" w:cs="Arial"/>
          <w:sz w:val="22"/>
          <w:szCs w:val="22"/>
        </w:rPr>
        <w:t>im Einzelnen und im Hinblick auf das Erreichen der strategischen Ziele gemessen wird.</w:t>
      </w:r>
      <w:r>
        <w:rPr>
          <w:rFonts w:ascii="Arial" w:hAnsi="Arial" w:cs="Arial"/>
          <w:sz w:val="22"/>
          <w:szCs w:val="22"/>
        </w:rPr>
        <w:t>)</w:t>
      </w:r>
    </w:p>
    <w:p w:rsidR="00DD79B7" w:rsidRDefault="00DD79B7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B3397B" w:rsidRDefault="00B3397B" w:rsidP="006A1A0B">
      <w:pPr>
        <w:spacing w:line="360" w:lineRule="auto"/>
        <w:rPr>
          <w:rFonts w:ascii="Arial" w:hAnsi="Arial" w:cs="Arial"/>
          <w:sz w:val="22"/>
          <w:szCs w:val="22"/>
        </w:rPr>
      </w:pPr>
    </w:p>
    <w:p w:rsidR="001E70E4" w:rsidRDefault="00D908C5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908C5">
        <w:rPr>
          <w:rFonts w:ascii="Arial" w:hAnsi="Arial" w:cs="Arial"/>
          <w:b/>
          <w:sz w:val="22"/>
          <w:szCs w:val="22"/>
        </w:rPr>
        <w:t>3.2</w:t>
      </w:r>
      <w:r w:rsidR="001E70E4" w:rsidRPr="00D908C5">
        <w:rPr>
          <w:rFonts w:ascii="Arial" w:hAnsi="Arial" w:cs="Arial"/>
          <w:b/>
          <w:sz w:val="22"/>
          <w:szCs w:val="22"/>
        </w:rPr>
        <w:t xml:space="preserve"> </w:t>
      </w:r>
      <w:r w:rsidRPr="00D908C5">
        <w:rPr>
          <w:rFonts w:ascii="Arial" w:hAnsi="Arial" w:cs="Arial"/>
          <w:b/>
          <w:sz w:val="22"/>
          <w:szCs w:val="22"/>
        </w:rPr>
        <w:t>Arbeits-/Zeit- und Ausgabenplanung</w:t>
      </w:r>
    </w:p>
    <w:p w:rsidR="00D908C5" w:rsidRPr="00D908C5" w:rsidRDefault="00D908C5" w:rsidP="006A1A0B">
      <w:pPr>
        <w:spacing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 w:rsidRPr="00D908C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Verwenden Sie zur Skizzierung der Projekte für jedes einzelne das vorgesehene </w:t>
      </w:r>
      <w:r w:rsidRPr="00D21AC6">
        <w:rPr>
          <w:rFonts w:ascii="Arial" w:hAnsi="Arial" w:cs="Arial"/>
          <w:sz w:val="22"/>
          <w:szCs w:val="22"/>
        </w:rPr>
        <w:t>Formblatt.</w:t>
      </w:r>
      <w:r w:rsidRPr="00D908C5">
        <w:rPr>
          <w:rFonts w:ascii="Arial" w:hAnsi="Arial" w:cs="Arial"/>
          <w:sz w:val="22"/>
          <w:szCs w:val="22"/>
        </w:rPr>
        <w:t>)</w:t>
      </w:r>
    </w:p>
    <w:p w:rsidR="001E70E4" w:rsidRPr="001E70E4" w:rsidRDefault="001E70E4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117107" w:rsidRDefault="00117107" w:rsidP="006A1A0B">
      <w:pPr>
        <w:spacing w:line="360" w:lineRule="auto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</w:p>
    <w:p w:rsidR="00495CFD" w:rsidRPr="008957F5" w:rsidRDefault="008957F5" w:rsidP="006A1A0B">
      <w:pPr>
        <w:spacing w:line="360" w:lineRule="auto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  <w:r w:rsidRPr="008957F5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4</w:t>
      </w:r>
      <w:r w:rsidR="00495CFD" w:rsidRPr="008957F5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. Beitrag zu den Querschnittszielen des OP EFRE NRW 2014 - 2020</w:t>
      </w:r>
    </w:p>
    <w:p w:rsidR="00495CFD" w:rsidRDefault="00495CFD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B3397B" w:rsidRPr="001E70E4" w:rsidRDefault="00B3397B" w:rsidP="006A1A0B">
      <w:pPr>
        <w:spacing w:line="360" w:lineRule="auto"/>
        <w:rPr>
          <w:rFonts w:ascii="Arial" w:eastAsia="Batang" w:hAnsi="Arial"/>
          <w:b/>
          <w:noProof/>
          <w:color w:val="777777"/>
          <w:sz w:val="22"/>
          <w:szCs w:val="22"/>
          <w:lang w:eastAsia="ko-KR"/>
        </w:rPr>
      </w:pPr>
    </w:p>
    <w:p w:rsidR="00495CFD" w:rsidRDefault="008957F5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495CFD" w:rsidRPr="001E70E4">
        <w:rPr>
          <w:rFonts w:ascii="Arial" w:hAnsi="Arial" w:cs="Arial"/>
          <w:b/>
          <w:sz w:val="22"/>
          <w:szCs w:val="22"/>
        </w:rPr>
        <w:t xml:space="preserve">.1 Nachhaltige Entwicklungen unter ökonomischen, ökologischen und sozialen </w:t>
      </w:r>
      <w:r w:rsidR="00CD3CFD">
        <w:rPr>
          <w:rFonts w:ascii="Arial" w:hAnsi="Arial" w:cs="Arial"/>
          <w:b/>
          <w:sz w:val="22"/>
          <w:szCs w:val="22"/>
        </w:rPr>
        <w:t>A</w:t>
      </w:r>
      <w:r w:rsidR="00CD3CFD">
        <w:rPr>
          <w:rFonts w:ascii="Arial" w:hAnsi="Arial" w:cs="Arial"/>
          <w:b/>
          <w:sz w:val="22"/>
          <w:szCs w:val="22"/>
        </w:rPr>
        <w:t>s</w:t>
      </w:r>
      <w:r w:rsidR="00CD3CFD">
        <w:rPr>
          <w:rFonts w:ascii="Arial" w:hAnsi="Arial" w:cs="Arial"/>
          <w:b/>
          <w:sz w:val="22"/>
          <w:szCs w:val="22"/>
        </w:rPr>
        <w:t>pekten</w:t>
      </w:r>
    </w:p>
    <w:p w:rsidR="00A83E9D" w:rsidRPr="00F82A68" w:rsidRDefault="00F82A68" w:rsidP="006A1A0B">
      <w:pPr>
        <w:spacing w:line="360" w:lineRule="auto"/>
        <w:rPr>
          <w:rFonts w:ascii="Arial" w:hAnsi="Arial" w:cs="Arial"/>
          <w:sz w:val="22"/>
          <w:szCs w:val="22"/>
        </w:rPr>
      </w:pPr>
      <w:r w:rsidRPr="00F82A68">
        <w:rPr>
          <w:rFonts w:ascii="Arial" w:hAnsi="Arial" w:cs="Arial"/>
          <w:sz w:val="22"/>
          <w:szCs w:val="22"/>
        </w:rPr>
        <w:t>(</w:t>
      </w:r>
      <w:r w:rsidR="006471CE">
        <w:rPr>
          <w:rFonts w:ascii="Arial" w:hAnsi="Arial" w:cs="Arial"/>
          <w:sz w:val="22"/>
          <w:szCs w:val="22"/>
        </w:rPr>
        <w:t>Erläutern</w:t>
      </w:r>
      <w:r w:rsidRPr="00F82A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Sie</w:t>
      </w:r>
      <w:r w:rsidRPr="00F82A68">
        <w:rPr>
          <w:rFonts w:ascii="Arial" w:hAnsi="Arial" w:cs="Arial"/>
          <w:sz w:val="22"/>
          <w:szCs w:val="22"/>
        </w:rPr>
        <w:t xml:space="preserve">, welcher Beitrag zu </w:t>
      </w:r>
      <w:r>
        <w:rPr>
          <w:rFonts w:ascii="Arial" w:hAnsi="Arial" w:cs="Arial"/>
          <w:sz w:val="22"/>
          <w:szCs w:val="22"/>
        </w:rPr>
        <w:t xml:space="preserve">den </w:t>
      </w:r>
      <w:r w:rsidRPr="00F82A68">
        <w:rPr>
          <w:rFonts w:ascii="Arial" w:hAnsi="Arial" w:cs="Arial"/>
          <w:sz w:val="22"/>
          <w:szCs w:val="22"/>
        </w:rPr>
        <w:t>marktspezifischen Nachhaltigkeitsaspekten erbracht wird, welche sozialen Aspekte berücksichtigt werden und insbesondere welcher Beitrag zur Unterstützung einer umweltgerechten Entwicklung geleistet wird.)</w:t>
      </w:r>
    </w:p>
    <w:p w:rsidR="00F82A68" w:rsidRDefault="00F82A68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3397B" w:rsidRPr="001E70E4" w:rsidRDefault="00B3397B" w:rsidP="006A1A0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854F5D" w:rsidRPr="001E70E4" w:rsidRDefault="008957F5" w:rsidP="006A1A0B">
      <w:pPr>
        <w:spacing w:line="360" w:lineRule="auto"/>
        <w:rPr>
          <w:rFonts w:ascii="Arial" w:eastAsia="Batang" w:hAnsi="Arial"/>
          <w:i/>
          <w:noProof/>
          <w:sz w:val="22"/>
          <w:szCs w:val="22"/>
          <w:lang w:eastAsia="ko-KR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495CFD" w:rsidRPr="001E70E4">
        <w:rPr>
          <w:rFonts w:ascii="Arial" w:hAnsi="Arial" w:cs="Arial"/>
          <w:b/>
          <w:sz w:val="22"/>
          <w:szCs w:val="22"/>
        </w:rPr>
        <w:t>.2 Gleichstellung von Männern und Frauen und Nichtdiskriminierung</w:t>
      </w:r>
    </w:p>
    <w:p w:rsidR="00F87821" w:rsidRPr="002E5021" w:rsidRDefault="002E5021" w:rsidP="006A1A0B">
      <w:pPr>
        <w:spacing w:after="120"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 w:rsidRPr="002E5021">
        <w:rPr>
          <w:rFonts w:ascii="Arial" w:eastAsia="Batang" w:hAnsi="Arial"/>
          <w:noProof/>
          <w:sz w:val="22"/>
          <w:szCs w:val="22"/>
          <w:lang w:eastAsia="ko-KR"/>
        </w:rPr>
        <w:t>(</w:t>
      </w:r>
      <w:r>
        <w:rPr>
          <w:rFonts w:ascii="Arial" w:eastAsia="Batang" w:hAnsi="Arial"/>
          <w:noProof/>
          <w:sz w:val="22"/>
          <w:szCs w:val="22"/>
          <w:lang w:eastAsia="ko-KR"/>
        </w:rPr>
        <w:t>Stellen Sie dar</w:t>
      </w:r>
      <w:r w:rsidRPr="002E5021">
        <w:rPr>
          <w:rFonts w:ascii="Arial" w:eastAsia="Batang" w:hAnsi="Arial"/>
          <w:noProof/>
          <w:sz w:val="22"/>
          <w:szCs w:val="22"/>
          <w:lang w:eastAsia="ko-KR"/>
        </w:rPr>
        <w:t>, inwiefern mit der geplanten Forschungsinfrastruktur oder den Forschungskapazitäten ein Beitrag zur Chancengleichheit und Nichtdiskriminierung geleistet wird.</w:t>
      </w:r>
      <w:r w:rsidR="00455CCF"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p w:rsidR="009818A0" w:rsidRDefault="009818A0" w:rsidP="006A1A0B">
      <w:pPr>
        <w:spacing w:after="120" w:line="360" w:lineRule="auto"/>
        <w:rPr>
          <w:rFonts w:ascii="Arial" w:eastAsia="Batang" w:hAnsi="Arial"/>
          <w:i/>
          <w:noProof/>
          <w:sz w:val="22"/>
          <w:szCs w:val="22"/>
          <w:lang w:eastAsia="ko-KR"/>
        </w:rPr>
      </w:pPr>
    </w:p>
    <w:p w:rsidR="00B60958" w:rsidRDefault="00B60958" w:rsidP="006A1A0B">
      <w:pPr>
        <w:spacing w:after="120" w:line="360" w:lineRule="auto"/>
        <w:rPr>
          <w:rFonts w:ascii="Arial" w:eastAsia="Batang" w:hAnsi="Arial"/>
          <w:i/>
          <w:noProof/>
          <w:sz w:val="22"/>
          <w:szCs w:val="22"/>
          <w:lang w:eastAsia="ko-KR"/>
        </w:rPr>
      </w:pPr>
    </w:p>
    <w:p w:rsidR="00B60958" w:rsidRDefault="00B60958" w:rsidP="006A1A0B">
      <w:pPr>
        <w:spacing w:after="120" w:line="360" w:lineRule="auto"/>
        <w:rPr>
          <w:rFonts w:ascii="Arial" w:eastAsia="Batang" w:hAnsi="Arial"/>
          <w:i/>
          <w:noProof/>
          <w:sz w:val="22"/>
          <w:szCs w:val="22"/>
          <w:lang w:eastAsia="ko-KR"/>
        </w:rPr>
      </w:pPr>
      <w:bookmarkStart w:id="4" w:name="_GoBack"/>
      <w:bookmarkEnd w:id="4"/>
    </w:p>
    <w:p w:rsidR="009818A0" w:rsidRPr="009818A0" w:rsidRDefault="009818A0" w:rsidP="006A1A0B">
      <w:pPr>
        <w:spacing w:line="360" w:lineRule="auto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  <w:r w:rsidRPr="009818A0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lastRenderedPageBreak/>
        <w:t xml:space="preserve">5. </w:t>
      </w:r>
      <w:r w:rsidR="004B63DA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„</w:t>
      </w:r>
      <w:r w:rsidRPr="009818A0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7. Forschungsrahmenprogramm</w:t>
      </w:r>
      <w:r w:rsidR="0020474A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“</w:t>
      </w:r>
      <w:r w:rsidRPr="009818A0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 xml:space="preserve"> und </w:t>
      </w:r>
      <w:r w:rsidR="0020474A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„</w:t>
      </w:r>
      <w:r w:rsidRPr="009818A0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Horizont 2020</w:t>
      </w:r>
      <w:r w:rsidR="004B63DA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“</w:t>
      </w:r>
    </w:p>
    <w:p w:rsidR="009818A0" w:rsidRDefault="009818A0" w:rsidP="006A1A0B">
      <w:pPr>
        <w:spacing w:after="120"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>(Stelle</w:t>
      </w:r>
      <w:r w:rsidR="00452BEB">
        <w:rPr>
          <w:rFonts w:ascii="Arial" w:eastAsia="Batang" w:hAnsi="Arial"/>
          <w:noProof/>
          <w:sz w:val="22"/>
          <w:szCs w:val="22"/>
          <w:lang w:eastAsia="ko-KR"/>
        </w:rPr>
        <w:t>n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Sie dar</w:t>
      </w:r>
      <w:r w:rsidRPr="009818A0">
        <w:rPr>
          <w:rFonts w:ascii="Arial" w:eastAsia="Batang" w:hAnsi="Arial"/>
          <w:noProof/>
          <w:sz w:val="22"/>
          <w:szCs w:val="22"/>
          <w:lang w:eastAsia="ko-KR"/>
        </w:rPr>
        <w:t xml:space="preserve">, inwieweit im fachlichen Gebiet der EFRE-Antragstellung bereits Projekte mit einer vorherigen Förderung durch das siebte Forschungsrahmenprogramm oder Horizont 2020 durchgeführt wurden. 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Legen Sie </w:t>
      </w:r>
      <w:r w:rsidRPr="009818A0">
        <w:rPr>
          <w:rFonts w:ascii="Arial" w:eastAsia="Batang" w:hAnsi="Arial"/>
          <w:noProof/>
          <w:sz w:val="22"/>
          <w:szCs w:val="22"/>
          <w:lang w:eastAsia="ko-KR"/>
        </w:rPr>
        <w:t xml:space="preserve">ggf. Bezüge zum beantragten EFRE-Projekt dar. </w:t>
      </w:r>
      <w:r>
        <w:rPr>
          <w:rFonts w:ascii="Arial" w:eastAsia="Batang" w:hAnsi="Arial"/>
          <w:noProof/>
          <w:sz w:val="22"/>
          <w:szCs w:val="22"/>
          <w:lang w:eastAsia="ko-KR"/>
        </w:rPr>
        <w:t>Führen Sie weiterhin aus</w:t>
      </w:r>
      <w:r w:rsidRPr="009818A0">
        <w:rPr>
          <w:rFonts w:ascii="Arial" w:eastAsia="Batang" w:hAnsi="Arial"/>
          <w:noProof/>
          <w:sz w:val="22"/>
          <w:szCs w:val="22"/>
          <w:lang w:eastAsia="ko-KR"/>
        </w:rPr>
        <w:t>, inwiefern weitere Antragstellungen in Horizont 2020 auf der Grundlage des geplanten EFRE-Projekts projektbegleitend oder im Anschluss geplant sind. Dabei sind ggf. Bezüge zum beantragten EFRE-Projekt darzulegen.</w:t>
      </w:r>
      <w:r w:rsidR="00CF3337"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p w:rsidR="00DF7296" w:rsidRDefault="00DF7296" w:rsidP="006A1A0B">
      <w:pPr>
        <w:spacing w:after="120"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</w:p>
    <w:p w:rsidR="00DF7296" w:rsidRPr="009818A0" w:rsidRDefault="002160EC" w:rsidP="006A1A0B">
      <w:pPr>
        <w:spacing w:line="360" w:lineRule="auto"/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</w:pPr>
      <w:r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6</w:t>
      </w:r>
      <w:r w:rsidR="00DF7296" w:rsidRPr="009818A0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 xml:space="preserve">. </w:t>
      </w:r>
      <w:r w:rsidR="00DF7296">
        <w:rPr>
          <w:rFonts w:ascii="Arial" w:eastAsia="Batang" w:hAnsi="Arial"/>
          <w:b/>
          <w:noProof/>
          <w:color w:val="777777"/>
          <w:sz w:val="28"/>
          <w:szCs w:val="28"/>
          <w:lang w:eastAsia="ko-KR"/>
        </w:rPr>
        <w:t>Potentielle wirtschaftliche Tätigkeiten</w:t>
      </w:r>
    </w:p>
    <w:p w:rsidR="00DF7296" w:rsidRPr="009818A0" w:rsidRDefault="00CA12EB" w:rsidP="006A1A0B">
      <w:pPr>
        <w:spacing w:after="120" w:line="360" w:lineRule="auto"/>
        <w:rPr>
          <w:rFonts w:ascii="Arial" w:eastAsia="Batang" w:hAnsi="Arial"/>
          <w:noProof/>
          <w:sz w:val="22"/>
          <w:szCs w:val="22"/>
          <w:lang w:eastAsia="ko-KR"/>
        </w:rPr>
      </w:pPr>
      <w:r>
        <w:rPr>
          <w:rFonts w:ascii="Arial" w:eastAsia="Batang" w:hAnsi="Arial"/>
          <w:noProof/>
          <w:sz w:val="22"/>
          <w:szCs w:val="22"/>
          <w:lang w:eastAsia="ko-KR"/>
        </w:rPr>
        <w:t>(</w:t>
      </w:r>
      <w:r w:rsidR="00D00DAF">
        <w:rPr>
          <w:rFonts w:ascii="Arial" w:eastAsia="Batang" w:hAnsi="Arial"/>
          <w:noProof/>
          <w:sz w:val="22"/>
          <w:szCs w:val="22"/>
          <w:lang w:eastAsia="ko-KR"/>
        </w:rPr>
        <w:t>Füllen</w:t>
      </w:r>
      <w:r>
        <w:rPr>
          <w:rFonts w:ascii="Arial" w:eastAsia="Batang" w:hAnsi="Arial"/>
          <w:noProof/>
          <w:sz w:val="22"/>
          <w:szCs w:val="22"/>
          <w:lang w:eastAsia="ko-KR"/>
        </w:rPr>
        <w:t xml:space="preserve"> Sie das beigefügte Template </w:t>
      </w:r>
      <w:r w:rsidR="00E1692E">
        <w:rPr>
          <w:rFonts w:ascii="Arial" w:eastAsia="Batang" w:hAnsi="Arial"/>
          <w:noProof/>
          <w:sz w:val="22"/>
          <w:szCs w:val="22"/>
          <w:lang w:eastAsia="ko-KR"/>
        </w:rPr>
        <w:t>„Potentielle wirtschaftlich</w:t>
      </w:r>
      <w:r w:rsidR="00D00DAF">
        <w:rPr>
          <w:rFonts w:ascii="Arial" w:eastAsia="Batang" w:hAnsi="Arial"/>
          <w:noProof/>
          <w:sz w:val="22"/>
          <w:szCs w:val="22"/>
          <w:lang w:eastAsia="ko-KR"/>
        </w:rPr>
        <w:t>e</w:t>
      </w:r>
      <w:r w:rsidR="00E1692E">
        <w:rPr>
          <w:rFonts w:ascii="Arial" w:eastAsia="Batang" w:hAnsi="Arial"/>
          <w:noProof/>
          <w:sz w:val="22"/>
          <w:szCs w:val="22"/>
          <w:lang w:eastAsia="ko-KR"/>
        </w:rPr>
        <w:t xml:space="preserve"> Tätigkeiten“</w:t>
      </w:r>
      <w:r w:rsidR="00D00DAF">
        <w:rPr>
          <w:rFonts w:ascii="Arial" w:eastAsia="Batang" w:hAnsi="Arial"/>
          <w:noProof/>
          <w:sz w:val="22"/>
          <w:szCs w:val="22"/>
          <w:lang w:eastAsia="ko-KR"/>
        </w:rPr>
        <w:t xml:space="preserve"> aus. Dieses Template fügen Sie bitte als Anhang bei. Dieser Anhang gilt als zusätzliches Dokument und ist nicht in den insgesamt maximal 15 Seiten zu berücksichtigen.</w:t>
      </w:r>
      <w:r w:rsidR="00E1692E">
        <w:rPr>
          <w:rFonts w:ascii="Arial" w:eastAsia="Batang" w:hAnsi="Arial"/>
          <w:noProof/>
          <w:sz w:val="22"/>
          <w:szCs w:val="22"/>
          <w:lang w:eastAsia="ko-KR"/>
        </w:rPr>
        <w:t>)</w:t>
      </w:r>
    </w:p>
    <w:sectPr w:rsidR="00DF7296" w:rsidRPr="009818A0" w:rsidSect="00F44B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2B6" w:rsidRDefault="00B542B6">
      <w:r>
        <w:separator/>
      </w:r>
    </w:p>
  </w:endnote>
  <w:endnote w:type="continuationSeparator" w:id="0">
    <w:p w:rsidR="00B542B6" w:rsidRDefault="00B5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EB" w:rsidRDefault="00CA12EB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CA12EB" w:rsidRDefault="00CA12E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77344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CA12EB" w:rsidRPr="0015162E" w:rsidRDefault="00CA12EB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15162E">
          <w:rPr>
            <w:rFonts w:ascii="Arial" w:hAnsi="Arial" w:cs="Arial"/>
            <w:sz w:val="20"/>
            <w:szCs w:val="20"/>
          </w:rPr>
          <w:fldChar w:fldCharType="begin"/>
        </w:r>
        <w:r w:rsidRPr="0015162E">
          <w:rPr>
            <w:rFonts w:ascii="Arial" w:hAnsi="Arial" w:cs="Arial"/>
            <w:sz w:val="20"/>
            <w:szCs w:val="20"/>
          </w:rPr>
          <w:instrText>PAGE   \* MERGEFORMAT</w:instrText>
        </w:r>
        <w:r w:rsidRPr="0015162E">
          <w:rPr>
            <w:rFonts w:ascii="Arial" w:hAnsi="Arial" w:cs="Arial"/>
            <w:sz w:val="20"/>
            <w:szCs w:val="20"/>
          </w:rPr>
          <w:fldChar w:fldCharType="separate"/>
        </w:r>
        <w:r w:rsidR="00B60958">
          <w:rPr>
            <w:rFonts w:ascii="Arial" w:hAnsi="Arial" w:cs="Arial"/>
            <w:noProof/>
            <w:sz w:val="20"/>
            <w:szCs w:val="20"/>
          </w:rPr>
          <w:t>9</w:t>
        </w:r>
        <w:r w:rsidRPr="0015162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2B6" w:rsidRDefault="00B542B6">
      <w:r>
        <w:separator/>
      </w:r>
    </w:p>
  </w:footnote>
  <w:footnote w:type="continuationSeparator" w:id="0">
    <w:p w:rsidR="00B542B6" w:rsidRDefault="00B542B6">
      <w:r>
        <w:continuationSeparator/>
      </w:r>
    </w:p>
  </w:footnote>
  <w:footnote w:id="1">
    <w:p w:rsidR="00CA12EB" w:rsidRDefault="00CA12EB" w:rsidP="00D27B83">
      <w:pPr>
        <w:pStyle w:val="Funotentext"/>
      </w:pPr>
      <w:r>
        <w:rPr>
          <w:rStyle w:val="Funotenzeichen"/>
        </w:rPr>
        <w:footnoteRef/>
      </w:r>
      <w:r>
        <w:t xml:space="preserve"> Bitte ordnen Sie das geplante Vorhaben einer der folgenden Kategorien zu:</w:t>
      </w: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4355"/>
        <w:gridCol w:w="2166"/>
      </w:tblGrid>
      <w:tr w:rsidR="00CA12EB" w:rsidTr="001D27A7">
        <w:tc>
          <w:tcPr>
            <w:tcW w:w="4355" w:type="dxa"/>
          </w:tcPr>
          <w:p w:rsidR="00CA12EB" w:rsidRDefault="00CA12EB" w:rsidP="006A1A0B">
            <w:pPr>
              <w:pStyle w:val="Funotentext"/>
            </w:pPr>
            <w:r>
              <w:t>Kategorie</w:t>
            </w:r>
          </w:p>
        </w:tc>
        <w:tc>
          <w:tcPr>
            <w:tcW w:w="2166" w:type="dxa"/>
          </w:tcPr>
          <w:p w:rsidR="00CA12EB" w:rsidRDefault="00CA12EB" w:rsidP="006A1A0B">
            <w:pPr>
              <w:pStyle w:val="Funotentext"/>
            </w:pPr>
            <w:r>
              <w:t>Angabe in der Tabelle</w:t>
            </w:r>
          </w:p>
        </w:tc>
      </w:tr>
      <w:tr w:rsidR="00CA12EB" w:rsidTr="001D27A7">
        <w:tc>
          <w:tcPr>
            <w:tcW w:w="4355" w:type="dxa"/>
          </w:tcPr>
          <w:p w:rsidR="00CA12EB" w:rsidRDefault="00CA12EB" w:rsidP="006A1A0B">
            <w:pPr>
              <w:pStyle w:val="Funotentext"/>
            </w:pPr>
            <w:r>
              <w:t>FuE-Projekt Grundlagenforschung</w:t>
            </w:r>
          </w:p>
        </w:tc>
        <w:tc>
          <w:tcPr>
            <w:tcW w:w="2166" w:type="dxa"/>
          </w:tcPr>
          <w:p w:rsidR="00CA12EB" w:rsidRDefault="00CA12EB" w:rsidP="006A1A0B">
            <w:pPr>
              <w:pStyle w:val="Funotentext"/>
            </w:pPr>
            <w:r>
              <w:t>FuE-GF</w:t>
            </w:r>
          </w:p>
        </w:tc>
      </w:tr>
      <w:tr w:rsidR="00CA12EB" w:rsidTr="001D27A7">
        <w:tc>
          <w:tcPr>
            <w:tcW w:w="4355" w:type="dxa"/>
          </w:tcPr>
          <w:p w:rsidR="00CA12EB" w:rsidRDefault="00CA12EB" w:rsidP="006A1A0B">
            <w:pPr>
              <w:pStyle w:val="Funotentext"/>
            </w:pPr>
            <w:r>
              <w:t>FuE-Projekt industrielle Forschung</w:t>
            </w:r>
          </w:p>
        </w:tc>
        <w:tc>
          <w:tcPr>
            <w:tcW w:w="2166" w:type="dxa"/>
          </w:tcPr>
          <w:p w:rsidR="00CA12EB" w:rsidRDefault="00CA12EB" w:rsidP="006A1A0B">
            <w:pPr>
              <w:pStyle w:val="Funotentext"/>
            </w:pPr>
            <w:r>
              <w:t>FuE-</w:t>
            </w:r>
            <w:proofErr w:type="spellStart"/>
            <w:r>
              <w:t>iF</w:t>
            </w:r>
            <w:proofErr w:type="spellEnd"/>
          </w:p>
        </w:tc>
      </w:tr>
      <w:tr w:rsidR="00CA12EB" w:rsidTr="001D27A7">
        <w:tc>
          <w:tcPr>
            <w:tcW w:w="4355" w:type="dxa"/>
          </w:tcPr>
          <w:p w:rsidR="00CA12EB" w:rsidRDefault="00CA12EB" w:rsidP="006A1A0B">
            <w:pPr>
              <w:pStyle w:val="Funotentext"/>
            </w:pPr>
            <w:r>
              <w:t>FuE-Projekt experimentelle Entwicklung</w:t>
            </w:r>
          </w:p>
        </w:tc>
        <w:tc>
          <w:tcPr>
            <w:tcW w:w="2166" w:type="dxa"/>
          </w:tcPr>
          <w:p w:rsidR="00CA12EB" w:rsidRDefault="00CA12EB" w:rsidP="006A1A0B">
            <w:pPr>
              <w:pStyle w:val="Funotentext"/>
            </w:pPr>
            <w:r>
              <w:t>FuE-</w:t>
            </w:r>
            <w:proofErr w:type="spellStart"/>
            <w:r>
              <w:t>eE</w:t>
            </w:r>
            <w:proofErr w:type="spellEnd"/>
          </w:p>
        </w:tc>
      </w:tr>
      <w:tr w:rsidR="00CA12EB" w:rsidTr="001D27A7">
        <w:tc>
          <w:tcPr>
            <w:tcW w:w="4355" w:type="dxa"/>
          </w:tcPr>
          <w:p w:rsidR="00CA12EB" w:rsidRDefault="00CA12EB" w:rsidP="006A1A0B">
            <w:pPr>
              <w:pStyle w:val="Funotentext"/>
            </w:pPr>
            <w:r>
              <w:t>Machbarkeits- und Wirtschaftlichkeitsstudien</w:t>
            </w:r>
          </w:p>
        </w:tc>
        <w:tc>
          <w:tcPr>
            <w:tcW w:w="2166" w:type="dxa"/>
          </w:tcPr>
          <w:p w:rsidR="00CA12EB" w:rsidRDefault="00CA12EB" w:rsidP="006A1A0B">
            <w:pPr>
              <w:pStyle w:val="Funotentext"/>
            </w:pPr>
            <w:r>
              <w:t>D</w:t>
            </w:r>
          </w:p>
        </w:tc>
      </w:tr>
      <w:tr w:rsidR="00CA12EB" w:rsidTr="001D27A7">
        <w:tc>
          <w:tcPr>
            <w:tcW w:w="4355" w:type="dxa"/>
          </w:tcPr>
          <w:p w:rsidR="00CA12EB" w:rsidRDefault="00CA12EB" w:rsidP="006A1A0B">
            <w:pPr>
              <w:pStyle w:val="Funotentext"/>
            </w:pPr>
            <w:r w:rsidRPr="004B545D">
              <w:t>Investition</w:t>
            </w:r>
            <w:r>
              <w:t>en</w:t>
            </w:r>
            <w:r w:rsidRPr="004B545D">
              <w:t xml:space="preserve"> für Forschungsinfrastrukturen</w:t>
            </w:r>
          </w:p>
        </w:tc>
        <w:tc>
          <w:tcPr>
            <w:tcW w:w="2166" w:type="dxa"/>
          </w:tcPr>
          <w:p w:rsidR="00CA12EB" w:rsidRDefault="00CA12EB" w:rsidP="006A1A0B">
            <w:pPr>
              <w:pStyle w:val="Funotentext"/>
            </w:pPr>
            <w:r>
              <w:t>Investition</w:t>
            </w:r>
          </w:p>
        </w:tc>
      </w:tr>
    </w:tbl>
    <w:p w:rsidR="00CA12EB" w:rsidRDefault="00CA12EB" w:rsidP="00A83E9D">
      <w:pPr>
        <w:pStyle w:val="Funotentext"/>
      </w:pPr>
    </w:p>
  </w:footnote>
  <w:footnote w:id="2">
    <w:p w:rsidR="00CA12EB" w:rsidRPr="00BC6D15" w:rsidRDefault="00CA12EB">
      <w:pPr>
        <w:pStyle w:val="Funotentext"/>
      </w:pPr>
      <w:r>
        <w:rPr>
          <w:rStyle w:val="Funotenzeichen"/>
        </w:rPr>
        <w:footnoteRef/>
      </w:r>
      <w:r w:rsidRPr="00BC6D15">
        <w:t xml:space="preserve"> </w:t>
      </w:r>
      <w:hyperlink r:id="rId1" w:history="1">
        <w:r w:rsidRPr="00B45375">
          <w:rPr>
            <w:rStyle w:val="Hyperlink"/>
          </w:rPr>
          <w:t>http://eur-lex.europa.eu/legal-content/DE/TXT/?uri=celex:32003H0361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EB" w:rsidRDefault="00CA12EB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CA12EB" w:rsidRDefault="00CA12EB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EB" w:rsidRPr="00A200B0" w:rsidRDefault="00CA12EB" w:rsidP="00A200B0">
    <w:pPr>
      <w:pStyle w:val="Kopfzeil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EB" w:rsidRDefault="00CA12EB"/>
  <w:tbl>
    <w:tblPr>
      <w:tblStyle w:val="Tabellenraster"/>
      <w:tblpPr w:leftFromText="141" w:rightFromText="141" w:horzAnchor="margin" w:tblpX="-318" w:tblpY="-450"/>
      <w:tblW w:w="95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2"/>
      <w:gridCol w:w="3006"/>
    </w:tblGrid>
    <w:tr w:rsidR="00CA12EB" w:rsidRPr="006F4E41" w:rsidTr="008D0DC6">
      <w:tc>
        <w:tcPr>
          <w:tcW w:w="6522" w:type="dxa"/>
          <w:tcBorders>
            <w:top w:val="nil"/>
            <w:bottom w:val="nil"/>
          </w:tcBorders>
        </w:tcPr>
        <w:p w:rsidR="00CA12EB" w:rsidRPr="006F4E41" w:rsidRDefault="00CA12EB" w:rsidP="008D0DC6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</w:t>
          </w:r>
        </w:p>
      </w:tc>
      <w:tc>
        <w:tcPr>
          <w:tcW w:w="3006" w:type="dxa"/>
          <w:tcBorders>
            <w:top w:val="nil"/>
            <w:bottom w:val="nil"/>
          </w:tcBorders>
        </w:tcPr>
        <w:p w:rsidR="00CA12EB" w:rsidRPr="006F4E41" w:rsidRDefault="00CA12EB" w:rsidP="008D0DC6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</w:p>
        <w:p w:rsidR="00CA12EB" w:rsidRDefault="00CA12EB" w:rsidP="008D0DC6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</w:p>
        <w:p w:rsidR="00CA12EB" w:rsidRPr="006F4E41" w:rsidRDefault="00CA12EB" w:rsidP="008D0DC6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:rsidR="00CA12EB" w:rsidRPr="00AF55F8" w:rsidRDefault="00CA12EB" w:rsidP="007E463F">
    <w:pPr>
      <w:pStyle w:val="Kopfzeile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66E4"/>
    <w:multiLevelType w:val="multilevel"/>
    <w:tmpl w:val="1228046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417D2F"/>
    <w:multiLevelType w:val="hybridMultilevel"/>
    <w:tmpl w:val="AB22C594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40029AD"/>
    <w:multiLevelType w:val="hybridMultilevel"/>
    <w:tmpl w:val="4A1C9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3700"/>
    <w:multiLevelType w:val="hybridMultilevel"/>
    <w:tmpl w:val="7F789348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F100FF"/>
    <w:multiLevelType w:val="hybridMultilevel"/>
    <w:tmpl w:val="B14EAF70"/>
    <w:lvl w:ilvl="0" w:tplc="0A2A4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90E5D"/>
    <w:multiLevelType w:val="hybridMultilevel"/>
    <w:tmpl w:val="3E5CD5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4467A"/>
    <w:multiLevelType w:val="hybridMultilevel"/>
    <w:tmpl w:val="2A00A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B05717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B1CD7"/>
    <w:multiLevelType w:val="hybridMultilevel"/>
    <w:tmpl w:val="9F6C78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30022B"/>
    <w:multiLevelType w:val="hybridMultilevel"/>
    <w:tmpl w:val="16B21BBC"/>
    <w:lvl w:ilvl="0" w:tplc="C966EDB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7D316A"/>
    <w:multiLevelType w:val="hybridMultilevel"/>
    <w:tmpl w:val="834207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A12A4"/>
    <w:multiLevelType w:val="multilevel"/>
    <w:tmpl w:val="7F789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3A6AC5"/>
    <w:multiLevelType w:val="hybridMultilevel"/>
    <w:tmpl w:val="CEB6A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64A4F"/>
    <w:multiLevelType w:val="hybridMultilevel"/>
    <w:tmpl w:val="6BD2C72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C22899"/>
    <w:multiLevelType w:val="hybridMultilevel"/>
    <w:tmpl w:val="A7505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F720EB"/>
    <w:multiLevelType w:val="hybridMultilevel"/>
    <w:tmpl w:val="57140E5E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717AE5"/>
    <w:multiLevelType w:val="hybridMultilevel"/>
    <w:tmpl w:val="E0E0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F361B"/>
    <w:multiLevelType w:val="hybridMultilevel"/>
    <w:tmpl w:val="D4763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7C7472"/>
    <w:multiLevelType w:val="hybridMultilevel"/>
    <w:tmpl w:val="DE3C5A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BA6C75"/>
    <w:multiLevelType w:val="hybridMultilevel"/>
    <w:tmpl w:val="C7F23BC6"/>
    <w:lvl w:ilvl="0" w:tplc="FACE5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26AFC"/>
    <w:multiLevelType w:val="hybridMultilevel"/>
    <w:tmpl w:val="2CD421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AB23B2"/>
    <w:multiLevelType w:val="hybridMultilevel"/>
    <w:tmpl w:val="5A60776C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CC52F0F"/>
    <w:multiLevelType w:val="hybridMultilevel"/>
    <w:tmpl w:val="FCAE6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391511"/>
    <w:multiLevelType w:val="hybridMultilevel"/>
    <w:tmpl w:val="E308690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144684"/>
    <w:multiLevelType w:val="multilevel"/>
    <w:tmpl w:val="091CD9D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B1421B3"/>
    <w:multiLevelType w:val="hybridMultilevel"/>
    <w:tmpl w:val="A69AFEB0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6E08014D"/>
    <w:multiLevelType w:val="hybridMultilevel"/>
    <w:tmpl w:val="0216598C"/>
    <w:lvl w:ilvl="0" w:tplc="380EE1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91E3D"/>
    <w:multiLevelType w:val="multilevel"/>
    <w:tmpl w:val="7F206ED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6207CEE"/>
    <w:multiLevelType w:val="hybridMultilevel"/>
    <w:tmpl w:val="6C462DB8"/>
    <w:lvl w:ilvl="0" w:tplc="85EAD7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923581"/>
    <w:multiLevelType w:val="hybridMultilevel"/>
    <w:tmpl w:val="2A72DBB4"/>
    <w:lvl w:ilvl="0" w:tplc="5EAC88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D460B0"/>
    <w:multiLevelType w:val="hybridMultilevel"/>
    <w:tmpl w:val="EE88555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31"/>
  </w:num>
  <w:num w:numId="5">
    <w:abstractNumId w:val="3"/>
  </w:num>
  <w:num w:numId="6">
    <w:abstractNumId w:val="12"/>
  </w:num>
  <w:num w:numId="7">
    <w:abstractNumId w:val="22"/>
  </w:num>
  <w:num w:numId="8">
    <w:abstractNumId w:val="28"/>
  </w:num>
  <w:num w:numId="9">
    <w:abstractNumId w:val="25"/>
  </w:num>
  <w:num w:numId="10">
    <w:abstractNumId w:val="0"/>
  </w:num>
  <w:num w:numId="11">
    <w:abstractNumId w:val="4"/>
  </w:num>
  <w:num w:numId="12">
    <w:abstractNumId w:val="23"/>
  </w:num>
  <w:num w:numId="13">
    <w:abstractNumId w:val="16"/>
  </w:num>
  <w:num w:numId="14">
    <w:abstractNumId w:val="7"/>
  </w:num>
  <w:num w:numId="15">
    <w:abstractNumId w:val="10"/>
  </w:num>
  <w:num w:numId="16">
    <w:abstractNumId w:val="30"/>
  </w:num>
  <w:num w:numId="17">
    <w:abstractNumId w:val="29"/>
  </w:num>
  <w:num w:numId="18">
    <w:abstractNumId w:val="20"/>
  </w:num>
  <w:num w:numId="19">
    <w:abstractNumId w:val="27"/>
  </w:num>
  <w:num w:numId="20">
    <w:abstractNumId w:val="15"/>
  </w:num>
  <w:num w:numId="21">
    <w:abstractNumId w:val="26"/>
  </w:num>
  <w:num w:numId="22">
    <w:abstractNumId w:val="11"/>
  </w:num>
  <w:num w:numId="23">
    <w:abstractNumId w:val="1"/>
  </w:num>
  <w:num w:numId="24">
    <w:abstractNumId w:val="13"/>
  </w:num>
  <w:num w:numId="25">
    <w:abstractNumId w:val="18"/>
  </w:num>
  <w:num w:numId="26">
    <w:abstractNumId w:val="21"/>
  </w:num>
  <w:num w:numId="27">
    <w:abstractNumId w:val="19"/>
  </w:num>
  <w:num w:numId="28">
    <w:abstractNumId w:val="6"/>
  </w:num>
  <w:num w:numId="29">
    <w:abstractNumId w:val="8"/>
  </w:num>
  <w:num w:numId="30">
    <w:abstractNumId w:val="5"/>
  </w:num>
  <w:num w:numId="31">
    <w:abstractNumId w:val="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19"/>
    <w:rsid w:val="00004A68"/>
    <w:rsid w:val="00007191"/>
    <w:rsid w:val="00010127"/>
    <w:rsid w:val="0001058A"/>
    <w:rsid w:val="00010843"/>
    <w:rsid w:val="00011856"/>
    <w:rsid w:val="00011C9C"/>
    <w:rsid w:val="00014174"/>
    <w:rsid w:val="000143B5"/>
    <w:rsid w:val="00021786"/>
    <w:rsid w:val="00021D37"/>
    <w:rsid w:val="00022169"/>
    <w:rsid w:val="00022208"/>
    <w:rsid w:val="00022EAC"/>
    <w:rsid w:val="0002380E"/>
    <w:rsid w:val="0002461C"/>
    <w:rsid w:val="000306B3"/>
    <w:rsid w:val="00030C16"/>
    <w:rsid w:val="00032567"/>
    <w:rsid w:val="000335D2"/>
    <w:rsid w:val="000366FC"/>
    <w:rsid w:val="0003702E"/>
    <w:rsid w:val="000375D3"/>
    <w:rsid w:val="00041C6B"/>
    <w:rsid w:val="000436E2"/>
    <w:rsid w:val="000468AF"/>
    <w:rsid w:val="00046E4C"/>
    <w:rsid w:val="00050228"/>
    <w:rsid w:val="00053AF4"/>
    <w:rsid w:val="000545E2"/>
    <w:rsid w:val="000546C0"/>
    <w:rsid w:val="00054778"/>
    <w:rsid w:val="00056C0B"/>
    <w:rsid w:val="00056EC9"/>
    <w:rsid w:val="00057509"/>
    <w:rsid w:val="00060AFC"/>
    <w:rsid w:val="00062C68"/>
    <w:rsid w:val="00066C12"/>
    <w:rsid w:val="00072135"/>
    <w:rsid w:val="00075CED"/>
    <w:rsid w:val="00075D0E"/>
    <w:rsid w:val="000818B7"/>
    <w:rsid w:val="00083ED7"/>
    <w:rsid w:val="00090A62"/>
    <w:rsid w:val="00092FFA"/>
    <w:rsid w:val="00093907"/>
    <w:rsid w:val="00094C22"/>
    <w:rsid w:val="00095AC7"/>
    <w:rsid w:val="0009642D"/>
    <w:rsid w:val="000976EF"/>
    <w:rsid w:val="000A0BAD"/>
    <w:rsid w:val="000A3DAC"/>
    <w:rsid w:val="000A4AD5"/>
    <w:rsid w:val="000A7D18"/>
    <w:rsid w:val="000B03CB"/>
    <w:rsid w:val="000B12C7"/>
    <w:rsid w:val="000B3198"/>
    <w:rsid w:val="000B3243"/>
    <w:rsid w:val="000B344C"/>
    <w:rsid w:val="000B4A47"/>
    <w:rsid w:val="000B7363"/>
    <w:rsid w:val="000C21F2"/>
    <w:rsid w:val="000C6C27"/>
    <w:rsid w:val="000C707A"/>
    <w:rsid w:val="000C729B"/>
    <w:rsid w:val="000D08B0"/>
    <w:rsid w:val="000D3315"/>
    <w:rsid w:val="000D510A"/>
    <w:rsid w:val="000D7B88"/>
    <w:rsid w:val="000E2C61"/>
    <w:rsid w:val="000F4B6D"/>
    <w:rsid w:val="00101922"/>
    <w:rsid w:val="00101DE1"/>
    <w:rsid w:val="00104A6B"/>
    <w:rsid w:val="00106569"/>
    <w:rsid w:val="001136C4"/>
    <w:rsid w:val="00113865"/>
    <w:rsid w:val="001151CA"/>
    <w:rsid w:val="00117107"/>
    <w:rsid w:val="00121DF1"/>
    <w:rsid w:val="001226D6"/>
    <w:rsid w:val="00124316"/>
    <w:rsid w:val="00124F1E"/>
    <w:rsid w:val="00126915"/>
    <w:rsid w:val="0013231B"/>
    <w:rsid w:val="001357B5"/>
    <w:rsid w:val="00137581"/>
    <w:rsid w:val="00137C07"/>
    <w:rsid w:val="001406CD"/>
    <w:rsid w:val="00141C71"/>
    <w:rsid w:val="00142EBC"/>
    <w:rsid w:val="001455D3"/>
    <w:rsid w:val="00146967"/>
    <w:rsid w:val="0015162E"/>
    <w:rsid w:val="0015243B"/>
    <w:rsid w:val="00154810"/>
    <w:rsid w:val="00156621"/>
    <w:rsid w:val="00165B64"/>
    <w:rsid w:val="00165D5E"/>
    <w:rsid w:val="001661AC"/>
    <w:rsid w:val="00170892"/>
    <w:rsid w:val="00174A44"/>
    <w:rsid w:val="00180B5C"/>
    <w:rsid w:val="00185E30"/>
    <w:rsid w:val="00190E88"/>
    <w:rsid w:val="0019122B"/>
    <w:rsid w:val="00191ADE"/>
    <w:rsid w:val="0019530F"/>
    <w:rsid w:val="0019613B"/>
    <w:rsid w:val="001A1FA6"/>
    <w:rsid w:val="001A4F69"/>
    <w:rsid w:val="001B1768"/>
    <w:rsid w:val="001B4300"/>
    <w:rsid w:val="001B63E1"/>
    <w:rsid w:val="001B74C3"/>
    <w:rsid w:val="001B7B09"/>
    <w:rsid w:val="001C1258"/>
    <w:rsid w:val="001C21B3"/>
    <w:rsid w:val="001C3567"/>
    <w:rsid w:val="001D0292"/>
    <w:rsid w:val="001D27A7"/>
    <w:rsid w:val="001D3F78"/>
    <w:rsid w:val="001D7EEC"/>
    <w:rsid w:val="001E03E1"/>
    <w:rsid w:val="001E067B"/>
    <w:rsid w:val="001E0DFF"/>
    <w:rsid w:val="001E2E29"/>
    <w:rsid w:val="001E46B5"/>
    <w:rsid w:val="001E58A5"/>
    <w:rsid w:val="001E5D97"/>
    <w:rsid w:val="001E70E4"/>
    <w:rsid w:val="001F6A72"/>
    <w:rsid w:val="001F7422"/>
    <w:rsid w:val="00203AA7"/>
    <w:rsid w:val="00203D2D"/>
    <w:rsid w:val="00204131"/>
    <w:rsid w:val="0020474A"/>
    <w:rsid w:val="00204980"/>
    <w:rsid w:val="00205C02"/>
    <w:rsid w:val="00206FC8"/>
    <w:rsid w:val="002105EB"/>
    <w:rsid w:val="00211E58"/>
    <w:rsid w:val="00213763"/>
    <w:rsid w:val="002147D5"/>
    <w:rsid w:val="002160EC"/>
    <w:rsid w:val="00217953"/>
    <w:rsid w:val="0022013D"/>
    <w:rsid w:val="00221180"/>
    <w:rsid w:val="00221CA3"/>
    <w:rsid w:val="0022200A"/>
    <w:rsid w:val="00225D07"/>
    <w:rsid w:val="00225ECD"/>
    <w:rsid w:val="0022783C"/>
    <w:rsid w:val="00231DE8"/>
    <w:rsid w:val="002322CF"/>
    <w:rsid w:val="0023418A"/>
    <w:rsid w:val="00242527"/>
    <w:rsid w:val="0024641D"/>
    <w:rsid w:val="002478BA"/>
    <w:rsid w:val="00251B2F"/>
    <w:rsid w:val="0025477C"/>
    <w:rsid w:val="002550EE"/>
    <w:rsid w:val="002551BF"/>
    <w:rsid w:val="002603B1"/>
    <w:rsid w:val="002604C1"/>
    <w:rsid w:val="002640DC"/>
    <w:rsid w:val="00264E82"/>
    <w:rsid w:val="00266937"/>
    <w:rsid w:val="00273A76"/>
    <w:rsid w:val="00273C97"/>
    <w:rsid w:val="0027430D"/>
    <w:rsid w:val="00275088"/>
    <w:rsid w:val="002756C7"/>
    <w:rsid w:val="00275E24"/>
    <w:rsid w:val="002766B5"/>
    <w:rsid w:val="002806DD"/>
    <w:rsid w:val="00282406"/>
    <w:rsid w:val="00282A67"/>
    <w:rsid w:val="00284576"/>
    <w:rsid w:val="002861C9"/>
    <w:rsid w:val="002863D0"/>
    <w:rsid w:val="002866A3"/>
    <w:rsid w:val="002876D8"/>
    <w:rsid w:val="0029146B"/>
    <w:rsid w:val="00292AC5"/>
    <w:rsid w:val="00292E8C"/>
    <w:rsid w:val="002A00CB"/>
    <w:rsid w:val="002A013A"/>
    <w:rsid w:val="002A0285"/>
    <w:rsid w:val="002A033E"/>
    <w:rsid w:val="002A0589"/>
    <w:rsid w:val="002A081C"/>
    <w:rsid w:val="002A1FA0"/>
    <w:rsid w:val="002A3B0C"/>
    <w:rsid w:val="002A3E36"/>
    <w:rsid w:val="002A4547"/>
    <w:rsid w:val="002A7120"/>
    <w:rsid w:val="002B00A4"/>
    <w:rsid w:val="002B02F6"/>
    <w:rsid w:val="002B12FA"/>
    <w:rsid w:val="002B51DA"/>
    <w:rsid w:val="002B5D7B"/>
    <w:rsid w:val="002B6D91"/>
    <w:rsid w:val="002C16F4"/>
    <w:rsid w:val="002C2A9C"/>
    <w:rsid w:val="002C32D6"/>
    <w:rsid w:val="002C4506"/>
    <w:rsid w:val="002C4C9B"/>
    <w:rsid w:val="002C5395"/>
    <w:rsid w:val="002C769A"/>
    <w:rsid w:val="002D04E1"/>
    <w:rsid w:val="002D1F95"/>
    <w:rsid w:val="002D5BF7"/>
    <w:rsid w:val="002D707D"/>
    <w:rsid w:val="002E13B9"/>
    <w:rsid w:val="002E4BF1"/>
    <w:rsid w:val="002E5021"/>
    <w:rsid w:val="002E7A6F"/>
    <w:rsid w:val="002F0DE3"/>
    <w:rsid w:val="002F2075"/>
    <w:rsid w:val="002F5FEF"/>
    <w:rsid w:val="002F6A3B"/>
    <w:rsid w:val="00300A54"/>
    <w:rsid w:val="00303AB5"/>
    <w:rsid w:val="00303DE9"/>
    <w:rsid w:val="00307036"/>
    <w:rsid w:val="00313A19"/>
    <w:rsid w:val="00317194"/>
    <w:rsid w:val="003203D2"/>
    <w:rsid w:val="00327C69"/>
    <w:rsid w:val="0033092B"/>
    <w:rsid w:val="00331BAE"/>
    <w:rsid w:val="00331C94"/>
    <w:rsid w:val="00335351"/>
    <w:rsid w:val="00341E0A"/>
    <w:rsid w:val="00342596"/>
    <w:rsid w:val="00343254"/>
    <w:rsid w:val="00343C01"/>
    <w:rsid w:val="00351064"/>
    <w:rsid w:val="003528DA"/>
    <w:rsid w:val="00354665"/>
    <w:rsid w:val="003569BC"/>
    <w:rsid w:val="00364A8B"/>
    <w:rsid w:val="00364EF3"/>
    <w:rsid w:val="00365839"/>
    <w:rsid w:val="00366083"/>
    <w:rsid w:val="00366B67"/>
    <w:rsid w:val="00372162"/>
    <w:rsid w:val="00374A4E"/>
    <w:rsid w:val="003771F5"/>
    <w:rsid w:val="00381B38"/>
    <w:rsid w:val="00382738"/>
    <w:rsid w:val="00383EF9"/>
    <w:rsid w:val="00387ED0"/>
    <w:rsid w:val="00391ACF"/>
    <w:rsid w:val="0039301E"/>
    <w:rsid w:val="003953EB"/>
    <w:rsid w:val="00397A17"/>
    <w:rsid w:val="003A7436"/>
    <w:rsid w:val="003B24F1"/>
    <w:rsid w:val="003B381D"/>
    <w:rsid w:val="003B4A58"/>
    <w:rsid w:val="003B4BEE"/>
    <w:rsid w:val="003C0136"/>
    <w:rsid w:val="003C06F1"/>
    <w:rsid w:val="003C3478"/>
    <w:rsid w:val="003C65F5"/>
    <w:rsid w:val="003D3B50"/>
    <w:rsid w:val="003D5E8A"/>
    <w:rsid w:val="003D655D"/>
    <w:rsid w:val="003D68A6"/>
    <w:rsid w:val="003E3FBB"/>
    <w:rsid w:val="003E6001"/>
    <w:rsid w:val="003F11E5"/>
    <w:rsid w:val="003F29AF"/>
    <w:rsid w:val="003F585E"/>
    <w:rsid w:val="003F614B"/>
    <w:rsid w:val="003F6D98"/>
    <w:rsid w:val="003F7C9A"/>
    <w:rsid w:val="00400F8F"/>
    <w:rsid w:val="00401568"/>
    <w:rsid w:val="00403A92"/>
    <w:rsid w:val="004128C4"/>
    <w:rsid w:val="004139E0"/>
    <w:rsid w:val="00413FD5"/>
    <w:rsid w:val="00414EF8"/>
    <w:rsid w:val="00416719"/>
    <w:rsid w:val="00420DDD"/>
    <w:rsid w:val="00421DF8"/>
    <w:rsid w:val="004269B9"/>
    <w:rsid w:val="00434331"/>
    <w:rsid w:val="00435363"/>
    <w:rsid w:val="0043742D"/>
    <w:rsid w:val="0044366E"/>
    <w:rsid w:val="00443B16"/>
    <w:rsid w:val="004447E9"/>
    <w:rsid w:val="00451371"/>
    <w:rsid w:val="0045145D"/>
    <w:rsid w:val="00452BEB"/>
    <w:rsid w:val="00455CCF"/>
    <w:rsid w:val="004578E0"/>
    <w:rsid w:val="00460B9B"/>
    <w:rsid w:val="00463379"/>
    <w:rsid w:val="00463809"/>
    <w:rsid w:val="004662A3"/>
    <w:rsid w:val="00467707"/>
    <w:rsid w:val="0047047E"/>
    <w:rsid w:val="004706E2"/>
    <w:rsid w:val="00472BC5"/>
    <w:rsid w:val="00475CCD"/>
    <w:rsid w:val="00476153"/>
    <w:rsid w:val="00480112"/>
    <w:rsid w:val="00480DB7"/>
    <w:rsid w:val="00485014"/>
    <w:rsid w:val="004858C6"/>
    <w:rsid w:val="00495080"/>
    <w:rsid w:val="00495CFD"/>
    <w:rsid w:val="004A26A9"/>
    <w:rsid w:val="004A5426"/>
    <w:rsid w:val="004A5C6B"/>
    <w:rsid w:val="004A6453"/>
    <w:rsid w:val="004A7DCB"/>
    <w:rsid w:val="004B0E85"/>
    <w:rsid w:val="004B1DBC"/>
    <w:rsid w:val="004B34F7"/>
    <w:rsid w:val="004B3E23"/>
    <w:rsid w:val="004B4D61"/>
    <w:rsid w:val="004B545D"/>
    <w:rsid w:val="004B61D6"/>
    <w:rsid w:val="004B63DA"/>
    <w:rsid w:val="004C0F7A"/>
    <w:rsid w:val="004C1105"/>
    <w:rsid w:val="004C1A53"/>
    <w:rsid w:val="004C1AE3"/>
    <w:rsid w:val="004C5892"/>
    <w:rsid w:val="004C66C7"/>
    <w:rsid w:val="004D44D5"/>
    <w:rsid w:val="004D52EC"/>
    <w:rsid w:val="004D6A81"/>
    <w:rsid w:val="004E042C"/>
    <w:rsid w:val="004E215D"/>
    <w:rsid w:val="004E3CCF"/>
    <w:rsid w:val="004E3E77"/>
    <w:rsid w:val="004E4309"/>
    <w:rsid w:val="004F581B"/>
    <w:rsid w:val="005009EC"/>
    <w:rsid w:val="00503BEC"/>
    <w:rsid w:val="005066A9"/>
    <w:rsid w:val="00506C1E"/>
    <w:rsid w:val="0051097C"/>
    <w:rsid w:val="005161E1"/>
    <w:rsid w:val="00516968"/>
    <w:rsid w:val="0053075F"/>
    <w:rsid w:val="00531ADE"/>
    <w:rsid w:val="00532F2F"/>
    <w:rsid w:val="00533784"/>
    <w:rsid w:val="00534C6D"/>
    <w:rsid w:val="00536AC3"/>
    <w:rsid w:val="00540771"/>
    <w:rsid w:val="0054129A"/>
    <w:rsid w:val="005414D1"/>
    <w:rsid w:val="005419FF"/>
    <w:rsid w:val="005421C9"/>
    <w:rsid w:val="00542FB4"/>
    <w:rsid w:val="00543819"/>
    <w:rsid w:val="0055170F"/>
    <w:rsid w:val="005529F4"/>
    <w:rsid w:val="00553C6B"/>
    <w:rsid w:val="005549BC"/>
    <w:rsid w:val="00557C55"/>
    <w:rsid w:val="0056175C"/>
    <w:rsid w:val="005629E4"/>
    <w:rsid w:val="00563267"/>
    <w:rsid w:val="00565EF3"/>
    <w:rsid w:val="00567C83"/>
    <w:rsid w:val="00571753"/>
    <w:rsid w:val="00572262"/>
    <w:rsid w:val="00574821"/>
    <w:rsid w:val="00574A4C"/>
    <w:rsid w:val="00577005"/>
    <w:rsid w:val="0058380A"/>
    <w:rsid w:val="0058399C"/>
    <w:rsid w:val="00585AF6"/>
    <w:rsid w:val="00587AE1"/>
    <w:rsid w:val="00591768"/>
    <w:rsid w:val="00593C52"/>
    <w:rsid w:val="00597195"/>
    <w:rsid w:val="005A0D4A"/>
    <w:rsid w:val="005A68BA"/>
    <w:rsid w:val="005A7B6A"/>
    <w:rsid w:val="005B490C"/>
    <w:rsid w:val="005B6938"/>
    <w:rsid w:val="005C1232"/>
    <w:rsid w:val="005C1366"/>
    <w:rsid w:val="005C2C1A"/>
    <w:rsid w:val="005C48BE"/>
    <w:rsid w:val="005C5D7B"/>
    <w:rsid w:val="005D0BD6"/>
    <w:rsid w:val="005D1956"/>
    <w:rsid w:val="005D4B17"/>
    <w:rsid w:val="005D5118"/>
    <w:rsid w:val="005D5EC6"/>
    <w:rsid w:val="005E356C"/>
    <w:rsid w:val="005E3A8E"/>
    <w:rsid w:val="005F2B71"/>
    <w:rsid w:val="005F69A3"/>
    <w:rsid w:val="005F74B1"/>
    <w:rsid w:val="00600C6E"/>
    <w:rsid w:val="00600E52"/>
    <w:rsid w:val="00605BCF"/>
    <w:rsid w:val="00606553"/>
    <w:rsid w:val="00607285"/>
    <w:rsid w:val="00612BC5"/>
    <w:rsid w:val="006147A4"/>
    <w:rsid w:val="00615E18"/>
    <w:rsid w:val="006179BC"/>
    <w:rsid w:val="00624383"/>
    <w:rsid w:val="00624639"/>
    <w:rsid w:val="006251E6"/>
    <w:rsid w:val="00627A2B"/>
    <w:rsid w:val="006311CC"/>
    <w:rsid w:val="00636FD5"/>
    <w:rsid w:val="00637135"/>
    <w:rsid w:val="006471CE"/>
    <w:rsid w:val="0065258C"/>
    <w:rsid w:val="006525F6"/>
    <w:rsid w:val="00652AAC"/>
    <w:rsid w:val="00652CB6"/>
    <w:rsid w:val="00653445"/>
    <w:rsid w:val="00660A04"/>
    <w:rsid w:val="006624B9"/>
    <w:rsid w:val="0066254F"/>
    <w:rsid w:val="006638F1"/>
    <w:rsid w:val="00665AFC"/>
    <w:rsid w:val="00667502"/>
    <w:rsid w:val="006713C4"/>
    <w:rsid w:val="00680557"/>
    <w:rsid w:val="006809EA"/>
    <w:rsid w:val="00680EB2"/>
    <w:rsid w:val="00684287"/>
    <w:rsid w:val="006850EE"/>
    <w:rsid w:val="00685683"/>
    <w:rsid w:val="006870A0"/>
    <w:rsid w:val="00693BE4"/>
    <w:rsid w:val="00694E6C"/>
    <w:rsid w:val="00696EB0"/>
    <w:rsid w:val="006A1A0B"/>
    <w:rsid w:val="006A2209"/>
    <w:rsid w:val="006A29FB"/>
    <w:rsid w:val="006A463B"/>
    <w:rsid w:val="006A62A9"/>
    <w:rsid w:val="006A6520"/>
    <w:rsid w:val="006A6F70"/>
    <w:rsid w:val="006A7306"/>
    <w:rsid w:val="006A74E6"/>
    <w:rsid w:val="006B0ADE"/>
    <w:rsid w:val="006B3961"/>
    <w:rsid w:val="006B5995"/>
    <w:rsid w:val="006B7F31"/>
    <w:rsid w:val="006C0CA5"/>
    <w:rsid w:val="006C3E93"/>
    <w:rsid w:val="006D2201"/>
    <w:rsid w:val="006D53ED"/>
    <w:rsid w:val="006D66CD"/>
    <w:rsid w:val="006E04CB"/>
    <w:rsid w:val="006E1614"/>
    <w:rsid w:val="006E41ED"/>
    <w:rsid w:val="006E42AE"/>
    <w:rsid w:val="006E4FAC"/>
    <w:rsid w:val="006E614A"/>
    <w:rsid w:val="006E646D"/>
    <w:rsid w:val="006F210E"/>
    <w:rsid w:val="006F240D"/>
    <w:rsid w:val="006F343E"/>
    <w:rsid w:val="006F4139"/>
    <w:rsid w:val="006F4215"/>
    <w:rsid w:val="006F4E0E"/>
    <w:rsid w:val="006F4E41"/>
    <w:rsid w:val="006F69F2"/>
    <w:rsid w:val="006F6A79"/>
    <w:rsid w:val="006F6C89"/>
    <w:rsid w:val="006F7C8A"/>
    <w:rsid w:val="00704658"/>
    <w:rsid w:val="007060BE"/>
    <w:rsid w:val="00707953"/>
    <w:rsid w:val="00710CC4"/>
    <w:rsid w:val="00711D44"/>
    <w:rsid w:val="00720030"/>
    <w:rsid w:val="0072016C"/>
    <w:rsid w:val="00720EF7"/>
    <w:rsid w:val="0072320F"/>
    <w:rsid w:val="007249A5"/>
    <w:rsid w:val="0072768C"/>
    <w:rsid w:val="00731B19"/>
    <w:rsid w:val="007330D9"/>
    <w:rsid w:val="007330DE"/>
    <w:rsid w:val="00734A44"/>
    <w:rsid w:val="0073633E"/>
    <w:rsid w:val="00736491"/>
    <w:rsid w:val="00737B63"/>
    <w:rsid w:val="00740572"/>
    <w:rsid w:val="00740BD6"/>
    <w:rsid w:val="00742048"/>
    <w:rsid w:val="007439AE"/>
    <w:rsid w:val="0075052F"/>
    <w:rsid w:val="00752459"/>
    <w:rsid w:val="00754540"/>
    <w:rsid w:val="00756559"/>
    <w:rsid w:val="00757100"/>
    <w:rsid w:val="00762EC9"/>
    <w:rsid w:val="007643AA"/>
    <w:rsid w:val="00765698"/>
    <w:rsid w:val="007659E7"/>
    <w:rsid w:val="00767073"/>
    <w:rsid w:val="0077004C"/>
    <w:rsid w:val="0077099B"/>
    <w:rsid w:val="00770B9E"/>
    <w:rsid w:val="00770CE3"/>
    <w:rsid w:val="00773319"/>
    <w:rsid w:val="00773BF6"/>
    <w:rsid w:val="00774199"/>
    <w:rsid w:val="00782EC0"/>
    <w:rsid w:val="00785976"/>
    <w:rsid w:val="00787DE3"/>
    <w:rsid w:val="007900F6"/>
    <w:rsid w:val="00793241"/>
    <w:rsid w:val="0079569F"/>
    <w:rsid w:val="007A2D6D"/>
    <w:rsid w:val="007A4606"/>
    <w:rsid w:val="007A4C70"/>
    <w:rsid w:val="007A5175"/>
    <w:rsid w:val="007A5966"/>
    <w:rsid w:val="007A6BE5"/>
    <w:rsid w:val="007B28D1"/>
    <w:rsid w:val="007B2F28"/>
    <w:rsid w:val="007B3880"/>
    <w:rsid w:val="007B3926"/>
    <w:rsid w:val="007D0552"/>
    <w:rsid w:val="007D2510"/>
    <w:rsid w:val="007D5140"/>
    <w:rsid w:val="007D6D31"/>
    <w:rsid w:val="007E2C5C"/>
    <w:rsid w:val="007E463F"/>
    <w:rsid w:val="007E782C"/>
    <w:rsid w:val="007F05E3"/>
    <w:rsid w:val="007F16E5"/>
    <w:rsid w:val="007F3FDF"/>
    <w:rsid w:val="007F60B5"/>
    <w:rsid w:val="007F7729"/>
    <w:rsid w:val="00815C9C"/>
    <w:rsid w:val="00816129"/>
    <w:rsid w:val="0081782C"/>
    <w:rsid w:val="00820FE9"/>
    <w:rsid w:val="00821026"/>
    <w:rsid w:val="00823590"/>
    <w:rsid w:val="00824C90"/>
    <w:rsid w:val="00825799"/>
    <w:rsid w:val="00826693"/>
    <w:rsid w:val="00826811"/>
    <w:rsid w:val="00831F56"/>
    <w:rsid w:val="008332FA"/>
    <w:rsid w:val="00835790"/>
    <w:rsid w:val="00842B89"/>
    <w:rsid w:val="008433A1"/>
    <w:rsid w:val="00843DFF"/>
    <w:rsid w:val="00847644"/>
    <w:rsid w:val="00850077"/>
    <w:rsid w:val="00850833"/>
    <w:rsid w:val="008519E4"/>
    <w:rsid w:val="0085278F"/>
    <w:rsid w:val="00852E0E"/>
    <w:rsid w:val="00854F5D"/>
    <w:rsid w:val="00855079"/>
    <w:rsid w:val="008566C0"/>
    <w:rsid w:val="008627F1"/>
    <w:rsid w:val="00865145"/>
    <w:rsid w:val="008716CF"/>
    <w:rsid w:val="00871BF0"/>
    <w:rsid w:val="00874CA5"/>
    <w:rsid w:val="0088084B"/>
    <w:rsid w:val="00884036"/>
    <w:rsid w:val="00884300"/>
    <w:rsid w:val="00884D9F"/>
    <w:rsid w:val="00885CEB"/>
    <w:rsid w:val="00892BDF"/>
    <w:rsid w:val="00893190"/>
    <w:rsid w:val="00894E3C"/>
    <w:rsid w:val="00894F45"/>
    <w:rsid w:val="0089539A"/>
    <w:rsid w:val="008957F5"/>
    <w:rsid w:val="00896C3E"/>
    <w:rsid w:val="008A18A5"/>
    <w:rsid w:val="008A1E04"/>
    <w:rsid w:val="008A2B37"/>
    <w:rsid w:val="008A3D13"/>
    <w:rsid w:val="008A4C96"/>
    <w:rsid w:val="008A60CD"/>
    <w:rsid w:val="008B2EB5"/>
    <w:rsid w:val="008C0BE9"/>
    <w:rsid w:val="008C1D5D"/>
    <w:rsid w:val="008C72B6"/>
    <w:rsid w:val="008D0DC6"/>
    <w:rsid w:val="008D14B9"/>
    <w:rsid w:val="008D2D32"/>
    <w:rsid w:val="008D72E9"/>
    <w:rsid w:val="008F2EE2"/>
    <w:rsid w:val="008F6111"/>
    <w:rsid w:val="008F65BD"/>
    <w:rsid w:val="008F71DE"/>
    <w:rsid w:val="008F7EC5"/>
    <w:rsid w:val="00904C22"/>
    <w:rsid w:val="009057C2"/>
    <w:rsid w:val="009062B5"/>
    <w:rsid w:val="0091260C"/>
    <w:rsid w:val="00913A25"/>
    <w:rsid w:val="009140A9"/>
    <w:rsid w:val="00916213"/>
    <w:rsid w:val="00916556"/>
    <w:rsid w:val="0091665C"/>
    <w:rsid w:val="009178B1"/>
    <w:rsid w:val="009206B7"/>
    <w:rsid w:val="0092189A"/>
    <w:rsid w:val="00926916"/>
    <w:rsid w:val="00937853"/>
    <w:rsid w:val="009400B2"/>
    <w:rsid w:val="00943E3C"/>
    <w:rsid w:val="009462C0"/>
    <w:rsid w:val="00953627"/>
    <w:rsid w:val="0095402F"/>
    <w:rsid w:val="00960041"/>
    <w:rsid w:val="009630B3"/>
    <w:rsid w:val="009664C6"/>
    <w:rsid w:val="00966720"/>
    <w:rsid w:val="00966A7C"/>
    <w:rsid w:val="00966D54"/>
    <w:rsid w:val="00966F70"/>
    <w:rsid w:val="009676F3"/>
    <w:rsid w:val="009713D3"/>
    <w:rsid w:val="00973978"/>
    <w:rsid w:val="009766B9"/>
    <w:rsid w:val="0097799A"/>
    <w:rsid w:val="00977C3F"/>
    <w:rsid w:val="00977C6F"/>
    <w:rsid w:val="00977E18"/>
    <w:rsid w:val="009802DF"/>
    <w:rsid w:val="009818A0"/>
    <w:rsid w:val="00982619"/>
    <w:rsid w:val="0098311B"/>
    <w:rsid w:val="009863B6"/>
    <w:rsid w:val="0098710E"/>
    <w:rsid w:val="009871DD"/>
    <w:rsid w:val="0099044A"/>
    <w:rsid w:val="00990F25"/>
    <w:rsid w:val="00992EB2"/>
    <w:rsid w:val="00993683"/>
    <w:rsid w:val="009A0CCD"/>
    <w:rsid w:val="009A11A6"/>
    <w:rsid w:val="009A1E09"/>
    <w:rsid w:val="009A268F"/>
    <w:rsid w:val="009A2E8C"/>
    <w:rsid w:val="009B0002"/>
    <w:rsid w:val="009B08FD"/>
    <w:rsid w:val="009B0A35"/>
    <w:rsid w:val="009B4F4F"/>
    <w:rsid w:val="009B6075"/>
    <w:rsid w:val="009C0114"/>
    <w:rsid w:val="009C14F6"/>
    <w:rsid w:val="009C37FC"/>
    <w:rsid w:val="009C5214"/>
    <w:rsid w:val="009C69AC"/>
    <w:rsid w:val="009D0F4B"/>
    <w:rsid w:val="009D35FD"/>
    <w:rsid w:val="009D4A42"/>
    <w:rsid w:val="009E2CAB"/>
    <w:rsid w:val="009E431F"/>
    <w:rsid w:val="009F0BDC"/>
    <w:rsid w:val="009F1BE7"/>
    <w:rsid w:val="00A00726"/>
    <w:rsid w:val="00A00A7D"/>
    <w:rsid w:val="00A040AB"/>
    <w:rsid w:val="00A075F8"/>
    <w:rsid w:val="00A16B69"/>
    <w:rsid w:val="00A200B0"/>
    <w:rsid w:val="00A21EEB"/>
    <w:rsid w:val="00A21F37"/>
    <w:rsid w:val="00A2285F"/>
    <w:rsid w:val="00A25E8E"/>
    <w:rsid w:val="00A318C6"/>
    <w:rsid w:val="00A34702"/>
    <w:rsid w:val="00A34DFB"/>
    <w:rsid w:val="00A3566C"/>
    <w:rsid w:val="00A40AEC"/>
    <w:rsid w:val="00A415B8"/>
    <w:rsid w:val="00A44C67"/>
    <w:rsid w:val="00A46E20"/>
    <w:rsid w:val="00A470F2"/>
    <w:rsid w:val="00A50500"/>
    <w:rsid w:val="00A54626"/>
    <w:rsid w:val="00A54D02"/>
    <w:rsid w:val="00A629C7"/>
    <w:rsid w:val="00A64DFA"/>
    <w:rsid w:val="00A66275"/>
    <w:rsid w:val="00A6702C"/>
    <w:rsid w:val="00A678E6"/>
    <w:rsid w:val="00A67F49"/>
    <w:rsid w:val="00A73C49"/>
    <w:rsid w:val="00A828E7"/>
    <w:rsid w:val="00A83478"/>
    <w:rsid w:val="00A83E9D"/>
    <w:rsid w:val="00A84991"/>
    <w:rsid w:val="00A84BA0"/>
    <w:rsid w:val="00A87727"/>
    <w:rsid w:val="00A87B82"/>
    <w:rsid w:val="00A93D6F"/>
    <w:rsid w:val="00A93F70"/>
    <w:rsid w:val="00A94501"/>
    <w:rsid w:val="00A96B31"/>
    <w:rsid w:val="00AA1AA9"/>
    <w:rsid w:val="00AB1920"/>
    <w:rsid w:val="00AB1D7B"/>
    <w:rsid w:val="00AB5A82"/>
    <w:rsid w:val="00AC0B97"/>
    <w:rsid w:val="00AC2784"/>
    <w:rsid w:val="00AC27D9"/>
    <w:rsid w:val="00AC3360"/>
    <w:rsid w:val="00AC5E9F"/>
    <w:rsid w:val="00AD4F40"/>
    <w:rsid w:val="00AD6A44"/>
    <w:rsid w:val="00AD7D0E"/>
    <w:rsid w:val="00AD7DDB"/>
    <w:rsid w:val="00AE1DFC"/>
    <w:rsid w:val="00AE2BAF"/>
    <w:rsid w:val="00AE2CB9"/>
    <w:rsid w:val="00AF25E7"/>
    <w:rsid w:val="00AF3D24"/>
    <w:rsid w:val="00AF4A97"/>
    <w:rsid w:val="00AF55F8"/>
    <w:rsid w:val="00AF599B"/>
    <w:rsid w:val="00B01601"/>
    <w:rsid w:val="00B0176C"/>
    <w:rsid w:val="00B01FD1"/>
    <w:rsid w:val="00B02E88"/>
    <w:rsid w:val="00B10099"/>
    <w:rsid w:val="00B11839"/>
    <w:rsid w:val="00B1266B"/>
    <w:rsid w:val="00B156CD"/>
    <w:rsid w:val="00B16266"/>
    <w:rsid w:val="00B2084D"/>
    <w:rsid w:val="00B20FD1"/>
    <w:rsid w:val="00B21EB7"/>
    <w:rsid w:val="00B22AE6"/>
    <w:rsid w:val="00B3368E"/>
    <w:rsid w:val="00B3397B"/>
    <w:rsid w:val="00B37896"/>
    <w:rsid w:val="00B4022E"/>
    <w:rsid w:val="00B42C3D"/>
    <w:rsid w:val="00B444D8"/>
    <w:rsid w:val="00B4523C"/>
    <w:rsid w:val="00B515CE"/>
    <w:rsid w:val="00B542B6"/>
    <w:rsid w:val="00B56C1A"/>
    <w:rsid w:val="00B56DA6"/>
    <w:rsid w:val="00B56E8E"/>
    <w:rsid w:val="00B60958"/>
    <w:rsid w:val="00B74721"/>
    <w:rsid w:val="00B7687C"/>
    <w:rsid w:val="00B77FA5"/>
    <w:rsid w:val="00B851F1"/>
    <w:rsid w:val="00B90669"/>
    <w:rsid w:val="00B91057"/>
    <w:rsid w:val="00B91494"/>
    <w:rsid w:val="00B91C88"/>
    <w:rsid w:val="00B92C2B"/>
    <w:rsid w:val="00B92FB7"/>
    <w:rsid w:val="00B93C44"/>
    <w:rsid w:val="00B93E9F"/>
    <w:rsid w:val="00B95B64"/>
    <w:rsid w:val="00BA0546"/>
    <w:rsid w:val="00BA0CC6"/>
    <w:rsid w:val="00BA0EDE"/>
    <w:rsid w:val="00BA423A"/>
    <w:rsid w:val="00BA78A4"/>
    <w:rsid w:val="00BB3209"/>
    <w:rsid w:val="00BC26B4"/>
    <w:rsid w:val="00BC640B"/>
    <w:rsid w:val="00BC6D15"/>
    <w:rsid w:val="00BC6EA6"/>
    <w:rsid w:val="00BD26D4"/>
    <w:rsid w:val="00BD39CC"/>
    <w:rsid w:val="00BD482B"/>
    <w:rsid w:val="00BD4BCE"/>
    <w:rsid w:val="00BE01D1"/>
    <w:rsid w:val="00BE5BFF"/>
    <w:rsid w:val="00BE727D"/>
    <w:rsid w:val="00BE7542"/>
    <w:rsid w:val="00BE76A6"/>
    <w:rsid w:val="00BE78E1"/>
    <w:rsid w:val="00BF1BC3"/>
    <w:rsid w:val="00BF73E1"/>
    <w:rsid w:val="00C01D8C"/>
    <w:rsid w:val="00C02316"/>
    <w:rsid w:val="00C062CA"/>
    <w:rsid w:val="00C06782"/>
    <w:rsid w:val="00C07EE2"/>
    <w:rsid w:val="00C14215"/>
    <w:rsid w:val="00C143DA"/>
    <w:rsid w:val="00C163F8"/>
    <w:rsid w:val="00C3199D"/>
    <w:rsid w:val="00C3330A"/>
    <w:rsid w:val="00C36D24"/>
    <w:rsid w:val="00C37C05"/>
    <w:rsid w:val="00C5200D"/>
    <w:rsid w:val="00C52D34"/>
    <w:rsid w:val="00C53C5D"/>
    <w:rsid w:val="00C56266"/>
    <w:rsid w:val="00C567B0"/>
    <w:rsid w:val="00C57AAF"/>
    <w:rsid w:val="00C61F9B"/>
    <w:rsid w:val="00C634D2"/>
    <w:rsid w:val="00C64B1A"/>
    <w:rsid w:val="00C66DB3"/>
    <w:rsid w:val="00C67F74"/>
    <w:rsid w:val="00C70050"/>
    <w:rsid w:val="00C718CE"/>
    <w:rsid w:val="00C72468"/>
    <w:rsid w:val="00C729D2"/>
    <w:rsid w:val="00C74298"/>
    <w:rsid w:val="00C76A2F"/>
    <w:rsid w:val="00C77993"/>
    <w:rsid w:val="00C80156"/>
    <w:rsid w:val="00C822F6"/>
    <w:rsid w:val="00C82624"/>
    <w:rsid w:val="00C82EFD"/>
    <w:rsid w:val="00C840DE"/>
    <w:rsid w:val="00C8489F"/>
    <w:rsid w:val="00C87249"/>
    <w:rsid w:val="00C91B2A"/>
    <w:rsid w:val="00C93B6B"/>
    <w:rsid w:val="00C953D7"/>
    <w:rsid w:val="00C95A4B"/>
    <w:rsid w:val="00C972ED"/>
    <w:rsid w:val="00C9752F"/>
    <w:rsid w:val="00CA12EB"/>
    <w:rsid w:val="00CA2DE3"/>
    <w:rsid w:val="00CA4701"/>
    <w:rsid w:val="00CA520E"/>
    <w:rsid w:val="00CA637B"/>
    <w:rsid w:val="00CA6926"/>
    <w:rsid w:val="00CB00DA"/>
    <w:rsid w:val="00CB1130"/>
    <w:rsid w:val="00CB275B"/>
    <w:rsid w:val="00CB3467"/>
    <w:rsid w:val="00CB5283"/>
    <w:rsid w:val="00CB6B69"/>
    <w:rsid w:val="00CB7468"/>
    <w:rsid w:val="00CB755D"/>
    <w:rsid w:val="00CB78AF"/>
    <w:rsid w:val="00CC3538"/>
    <w:rsid w:val="00CC3F0B"/>
    <w:rsid w:val="00CD1130"/>
    <w:rsid w:val="00CD30D3"/>
    <w:rsid w:val="00CD3CFD"/>
    <w:rsid w:val="00CD59F3"/>
    <w:rsid w:val="00CE151F"/>
    <w:rsid w:val="00CE3363"/>
    <w:rsid w:val="00CE530B"/>
    <w:rsid w:val="00CE7855"/>
    <w:rsid w:val="00CE790C"/>
    <w:rsid w:val="00CF1DCD"/>
    <w:rsid w:val="00CF32CA"/>
    <w:rsid w:val="00CF3337"/>
    <w:rsid w:val="00CF5462"/>
    <w:rsid w:val="00CF572E"/>
    <w:rsid w:val="00D00DAF"/>
    <w:rsid w:val="00D034D4"/>
    <w:rsid w:val="00D130F6"/>
    <w:rsid w:val="00D2035A"/>
    <w:rsid w:val="00D213BC"/>
    <w:rsid w:val="00D21AC6"/>
    <w:rsid w:val="00D24264"/>
    <w:rsid w:val="00D250F9"/>
    <w:rsid w:val="00D25A88"/>
    <w:rsid w:val="00D270C4"/>
    <w:rsid w:val="00D27B83"/>
    <w:rsid w:val="00D27FE2"/>
    <w:rsid w:val="00D34DAC"/>
    <w:rsid w:val="00D3771C"/>
    <w:rsid w:val="00D43155"/>
    <w:rsid w:val="00D43E90"/>
    <w:rsid w:val="00D43F9B"/>
    <w:rsid w:val="00D43FAA"/>
    <w:rsid w:val="00D45BB9"/>
    <w:rsid w:val="00D47E99"/>
    <w:rsid w:val="00D52606"/>
    <w:rsid w:val="00D53F7A"/>
    <w:rsid w:val="00D56735"/>
    <w:rsid w:val="00D56F52"/>
    <w:rsid w:val="00D62A66"/>
    <w:rsid w:val="00D652C2"/>
    <w:rsid w:val="00D65597"/>
    <w:rsid w:val="00D66561"/>
    <w:rsid w:val="00D6744D"/>
    <w:rsid w:val="00D70879"/>
    <w:rsid w:val="00D72116"/>
    <w:rsid w:val="00D73B36"/>
    <w:rsid w:val="00D73C20"/>
    <w:rsid w:val="00D7424C"/>
    <w:rsid w:val="00D75349"/>
    <w:rsid w:val="00D81D5A"/>
    <w:rsid w:val="00D86BC3"/>
    <w:rsid w:val="00D87EB9"/>
    <w:rsid w:val="00D90056"/>
    <w:rsid w:val="00D908C5"/>
    <w:rsid w:val="00D90B03"/>
    <w:rsid w:val="00D90D6B"/>
    <w:rsid w:val="00D92BF3"/>
    <w:rsid w:val="00D9400F"/>
    <w:rsid w:val="00D960F7"/>
    <w:rsid w:val="00DA0C5C"/>
    <w:rsid w:val="00DA1E10"/>
    <w:rsid w:val="00DA34B3"/>
    <w:rsid w:val="00DA3BB4"/>
    <w:rsid w:val="00DA56A6"/>
    <w:rsid w:val="00DB037C"/>
    <w:rsid w:val="00DB06B5"/>
    <w:rsid w:val="00DB1C53"/>
    <w:rsid w:val="00DB1E40"/>
    <w:rsid w:val="00DB39C6"/>
    <w:rsid w:val="00DB4151"/>
    <w:rsid w:val="00DB4D36"/>
    <w:rsid w:val="00DC1AE4"/>
    <w:rsid w:val="00DC5DD6"/>
    <w:rsid w:val="00DC66A3"/>
    <w:rsid w:val="00DC7597"/>
    <w:rsid w:val="00DD14A9"/>
    <w:rsid w:val="00DD42DE"/>
    <w:rsid w:val="00DD4863"/>
    <w:rsid w:val="00DD5157"/>
    <w:rsid w:val="00DD5FFC"/>
    <w:rsid w:val="00DD6A00"/>
    <w:rsid w:val="00DD75BA"/>
    <w:rsid w:val="00DD79B7"/>
    <w:rsid w:val="00DE16F5"/>
    <w:rsid w:val="00DE3B9E"/>
    <w:rsid w:val="00DE3E8D"/>
    <w:rsid w:val="00DE5926"/>
    <w:rsid w:val="00DF00FA"/>
    <w:rsid w:val="00DF4068"/>
    <w:rsid w:val="00DF7296"/>
    <w:rsid w:val="00E0025E"/>
    <w:rsid w:val="00E012A7"/>
    <w:rsid w:val="00E02309"/>
    <w:rsid w:val="00E0232B"/>
    <w:rsid w:val="00E041D1"/>
    <w:rsid w:val="00E04E58"/>
    <w:rsid w:val="00E060A1"/>
    <w:rsid w:val="00E0792D"/>
    <w:rsid w:val="00E07AEB"/>
    <w:rsid w:val="00E10E44"/>
    <w:rsid w:val="00E1692E"/>
    <w:rsid w:val="00E16E56"/>
    <w:rsid w:val="00E17DDE"/>
    <w:rsid w:val="00E215C2"/>
    <w:rsid w:val="00E23FEA"/>
    <w:rsid w:val="00E2670B"/>
    <w:rsid w:val="00E26758"/>
    <w:rsid w:val="00E31D9F"/>
    <w:rsid w:val="00E32A28"/>
    <w:rsid w:val="00E3453A"/>
    <w:rsid w:val="00E3538C"/>
    <w:rsid w:val="00E36873"/>
    <w:rsid w:val="00E4568A"/>
    <w:rsid w:val="00E47BDF"/>
    <w:rsid w:val="00E50CE1"/>
    <w:rsid w:val="00E51301"/>
    <w:rsid w:val="00E51B09"/>
    <w:rsid w:val="00E52473"/>
    <w:rsid w:val="00E52DF1"/>
    <w:rsid w:val="00E53409"/>
    <w:rsid w:val="00E57251"/>
    <w:rsid w:val="00E60047"/>
    <w:rsid w:val="00E61123"/>
    <w:rsid w:val="00E61E5A"/>
    <w:rsid w:val="00E70ABF"/>
    <w:rsid w:val="00E710FC"/>
    <w:rsid w:val="00E775E2"/>
    <w:rsid w:val="00E81042"/>
    <w:rsid w:val="00E84340"/>
    <w:rsid w:val="00E85E13"/>
    <w:rsid w:val="00E9243F"/>
    <w:rsid w:val="00E94DFB"/>
    <w:rsid w:val="00E95687"/>
    <w:rsid w:val="00E956D1"/>
    <w:rsid w:val="00E96DD9"/>
    <w:rsid w:val="00E97C6F"/>
    <w:rsid w:val="00EA519E"/>
    <w:rsid w:val="00EB2910"/>
    <w:rsid w:val="00EB63F6"/>
    <w:rsid w:val="00EC0E31"/>
    <w:rsid w:val="00EC28EA"/>
    <w:rsid w:val="00EC6CF3"/>
    <w:rsid w:val="00ED2C07"/>
    <w:rsid w:val="00ED64CF"/>
    <w:rsid w:val="00EE1B72"/>
    <w:rsid w:val="00EE3266"/>
    <w:rsid w:val="00EE4434"/>
    <w:rsid w:val="00EE4615"/>
    <w:rsid w:val="00EE7126"/>
    <w:rsid w:val="00EF1CE4"/>
    <w:rsid w:val="00EF4C3B"/>
    <w:rsid w:val="00EF4E3D"/>
    <w:rsid w:val="00EF4FF8"/>
    <w:rsid w:val="00EF6C27"/>
    <w:rsid w:val="00F02228"/>
    <w:rsid w:val="00F0284B"/>
    <w:rsid w:val="00F03019"/>
    <w:rsid w:val="00F03B1C"/>
    <w:rsid w:val="00F05975"/>
    <w:rsid w:val="00F10716"/>
    <w:rsid w:val="00F118DA"/>
    <w:rsid w:val="00F12492"/>
    <w:rsid w:val="00F14769"/>
    <w:rsid w:val="00F155DC"/>
    <w:rsid w:val="00F17791"/>
    <w:rsid w:val="00F20B13"/>
    <w:rsid w:val="00F2398D"/>
    <w:rsid w:val="00F25F1B"/>
    <w:rsid w:val="00F2753A"/>
    <w:rsid w:val="00F3145D"/>
    <w:rsid w:val="00F323EE"/>
    <w:rsid w:val="00F33021"/>
    <w:rsid w:val="00F342E1"/>
    <w:rsid w:val="00F34834"/>
    <w:rsid w:val="00F35A88"/>
    <w:rsid w:val="00F366C3"/>
    <w:rsid w:val="00F41213"/>
    <w:rsid w:val="00F42CB9"/>
    <w:rsid w:val="00F4384E"/>
    <w:rsid w:val="00F44BEE"/>
    <w:rsid w:val="00F4724A"/>
    <w:rsid w:val="00F51E3E"/>
    <w:rsid w:val="00F52D81"/>
    <w:rsid w:val="00F5654A"/>
    <w:rsid w:val="00F57AF8"/>
    <w:rsid w:val="00F610D7"/>
    <w:rsid w:val="00F632BE"/>
    <w:rsid w:val="00F70419"/>
    <w:rsid w:val="00F74770"/>
    <w:rsid w:val="00F81D67"/>
    <w:rsid w:val="00F826AD"/>
    <w:rsid w:val="00F82A68"/>
    <w:rsid w:val="00F82C03"/>
    <w:rsid w:val="00F8733D"/>
    <w:rsid w:val="00F87821"/>
    <w:rsid w:val="00F904F8"/>
    <w:rsid w:val="00F906B1"/>
    <w:rsid w:val="00F90C40"/>
    <w:rsid w:val="00F934A5"/>
    <w:rsid w:val="00F94E8E"/>
    <w:rsid w:val="00FA0830"/>
    <w:rsid w:val="00FA228B"/>
    <w:rsid w:val="00FA3113"/>
    <w:rsid w:val="00FA58BB"/>
    <w:rsid w:val="00FA6424"/>
    <w:rsid w:val="00FA7C89"/>
    <w:rsid w:val="00FB2535"/>
    <w:rsid w:val="00FB2D0B"/>
    <w:rsid w:val="00FB3C5D"/>
    <w:rsid w:val="00FB4959"/>
    <w:rsid w:val="00FC408E"/>
    <w:rsid w:val="00FC768F"/>
    <w:rsid w:val="00FD087E"/>
    <w:rsid w:val="00FD3FDF"/>
    <w:rsid w:val="00FD5555"/>
    <w:rsid w:val="00FD75DF"/>
    <w:rsid w:val="00FD7DBA"/>
    <w:rsid w:val="00FE04F8"/>
    <w:rsid w:val="00FE062B"/>
    <w:rsid w:val="00FE207E"/>
    <w:rsid w:val="00FE25AA"/>
    <w:rsid w:val="00FE2D32"/>
    <w:rsid w:val="00FE3121"/>
    <w:rsid w:val="00FE37E6"/>
    <w:rsid w:val="00FE380C"/>
    <w:rsid w:val="00FE3FC6"/>
    <w:rsid w:val="00FE44D6"/>
    <w:rsid w:val="00FE72E4"/>
    <w:rsid w:val="00FE7573"/>
    <w:rsid w:val="00FE761E"/>
    <w:rsid w:val="00FF0A8D"/>
    <w:rsid w:val="00FF111D"/>
    <w:rsid w:val="00FF4945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041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rsid w:val="0047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5162E"/>
    <w:rPr>
      <w:sz w:val="24"/>
      <w:szCs w:val="24"/>
    </w:rPr>
  </w:style>
  <w:style w:type="paragraph" w:styleId="Funotentext">
    <w:name w:val="footnote text"/>
    <w:basedOn w:val="Standard"/>
    <w:link w:val="FunotentextZchn"/>
    <w:rsid w:val="00A67F4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67F49"/>
  </w:style>
  <w:style w:type="character" w:styleId="Funotenzeichen">
    <w:name w:val="footnote reference"/>
    <w:basedOn w:val="Absatz-Standardschriftart"/>
    <w:rsid w:val="00A67F49"/>
    <w:rPr>
      <w:vertAlign w:val="superscript"/>
    </w:rPr>
  </w:style>
  <w:style w:type="paragraph" w:styleId="Endnotentext">
    <w:name w:val="endnote text"/>
    <w:basedOn w:val="Standard"/>
    <w:link w:val="EndnotentextZchn"/>
    <w:rsid w:val="00EE1B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EE1B72"/>
  </w:style>
  <w:style w:type="character" w:styleId="Endnotenzeichen">
    <w:name w:val="endnote reference"/>
    <w:basedOn w:val="Absatz-Standardschriftart"/>
    <w:rsid w:val="00EE1B72"/>
    <w:rPr>
      <w:vertAlign w:val="superscript"/>
    </w:rPr>
  </w:style>
  <w:style w:type="paragraph" w:styleId="Textkrper">
    <w:name w:val="Body Text"/>
    <w:basedOn w:val="Standard"/>
    <w:link w:val="TextkrperZchn"/>
    <w:uiPriority w:val="1"/>
    <w:qFormat/>
    <w:rsid w:val="00F52D81"/>
    <w:pPr>
      <w:widowControl w:val="0"/>
      <w:ind w:left="117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52D81"/>
    <w:rPr>
      <w:rFonts w:ascii="Arial" w:eastAsia="Arial" w:hAnsi="Arial" w:cstheme="minorBidi"/>
      <w:sz w:val="22"/>
      <w:szCs w:val="22"/>
      <w:lang w:val="en-US" w:eastAsia="en-US"/>
    </w:rPr>
  </w:style>
  <w:style w:type="character" w:styleId="Hyperlink">
    <w:name w:val="Hyperlink"/>
    <w:basedOn w:val="Absatz-Standardschriftart"/>
    <w:unhideWhenUsed/>
    <w:rsid w:val="00BC6D1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semiHidden/>
    <w:unhideWhenUsed/>
    <w:rsid w:val="00BC6D15"/>
    <w:rPr>
      <w:color w:val="800080" w:themeColor="followedHyperlink"/>
      <w:u w:val="single"/>
    </w:rPr>
  </w:style>
  <w:style w:type="paragraph" w:customStyle="1" w:styleId="Default">
    <w:name w:val="Default"/>
    <w:rsid w:val="0091665C"/>
    <w:pPr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DB4D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041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rsid w:val="0047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5162E"/>
    <w:rPr>
      <w:sz w:val="24"/>
      <w:szCs w:val="24"/>
    </w:rPr>
  </w:style>
  <w:style w:type="paragraph" w:styleId="Funotentext">
    <w:name w:val="footnote text"/>
    <w:basedOn w:val="Standard"/>
    <w:link w:val="FunotentextZchn"/>
    <w:rsid w:val="00A67F4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67F49"/>
  </w:style>
  <w:style w:type="character" w:styleId="Funotenzeichen">
    <w:name w:val="footnote reference"/>
    <w:basedOn w:val="Absatz-Standardschriftart"/>
    <w:rsid w:val="00A67F49"/>
    <w:rPr>
      <w:vertAlign w:val="superscript"/>
    </w:rPr>
  </w:style>
  <w:style w:type="paragraph" w:styleId="Endnotentext">
    <w:name w:val="endnote text"/>
    <w:basedOn w:val="Standard"/>
    <w:link w:val="EndnotentextZchn"/>
    <w:rsid w:val="00EE1B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EE1B72"/>
  </w:style>
  <w:style w:type="character" w:styleId="Endnotenzeichen">
    <w:name w:val="endnote reference"/>
    <w:basedOn w:val="Absatz-Standardschriftart"/>
    <w:rsid w:val="00EE1B72"/>
    <w:rPr>
      <w:vertAlign w:val="superscript"/>
    </w:rPr>
  </w:style>
  <w:style w:type="paragraph" w:styleId="Textkrper">
    <w:name w:val="Body Text"/>
    <w:basedOn w:val="Standard"/>
    <w:link w:val="TextkrperZchn"/>
    <w:uiPriority w:val="1"/>
    <w:qFormat/>
    <w:rsid w:val="00F52D81"/>
    <w:pPr>
      <w:widowControl w:val="0"/>
      <w:ind w:left="117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52D81"/>
    <w:rPr>
      <w:rFonts w:ascii="Arial" w:eastAsia="Arial" w:hAnsi="Arial" w:cstheme="minorBidi"/>
      <w:sz w:val="22"/>
      <w:szCs w:val="22"/>
      <w:lang w:val="en-US" w:eastAsia="en-US"/>
    </w:rPr>
  </w:style>
  <w:style w:type="character" w:styleId="Hyperlink">
    <w:name w:val="Hyperlink"/>
    <w:basedOn w:val="Absatz-Standardschriftart"/>
    <w:unhideWhenUsed/>
    <w:rsid w:val="00BC6D1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semiHidden/>
    <w:unhideWhenUsed/>
    <w:rsid w:val="00BC6D15"/>
    <w:rPr>
      <w:color w:val="800080" w:themeColor="followedHyperlink"/>
      <w:u w:val="single"/>
    </w:rPr>
  </w:style>
  <w:style w:type="paragraph" w:customStyle="1" w:styleId="Default">
    <w:name w:val="Default"/>
    <w:rsid w:val="0091665C"/>
    <w:pPr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DB4D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DE/TXT/?uri=celex:32003H0361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D2678-4AF9-4792-AA1B-57765CAC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1357</Words>
  <Characters>11236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NRW Bank</Company>
  <LinksUpToDate>false</LinksUpToDate>
  <CharactersWithSpaces>12568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creator>NRW.BANK</dc:creator>
  <cp:lastModifiedBy>Gartzen Katharina</cp:lastModifiedBy>
  <cp:revision>18</cp:revision>
  <cp:lastPrinted>2016-03-15T07:29:00Z</cp:lastPrinted>
  <dcterms:created xsi:type="dcterms:W3CDTF">2016-12-14T11:55:00Z</dcterms:created>
  <dcterms:modified xsi:type="dcterms:W3CDTF">2017-10-23T08:59:00Z</dcterms:modified>
</cp:coreProperties>
</file>